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C5C" w:rsidRDefault="00754C5C" w:rsidP="00754C5C">
      <w:pPr>
        <w:spacing w:line="360" w:lineRule="auto"/>
        <w:ind w:left="5664" w:firstLine="708"/>
        <w:jc w:val="center"/>
        <w:rPr>
          <w:rFonts w:ascii="Tahoma" w:hAnsi="Tahoma"/>
          <w:b/>
          <w:bCs w:val="0"/>
          <w:szCs w:val="18"/>
        </w:rPr>
      </w:pPr>
      <w:r>
        <w:rPr>
          <w:rFonts w:ascii="Tahoma" w:hAnsi="Tahoma"/>
          <w:b/>
          <w:bCs w:val="0"/>
          <w:szCs w:val="18"/>
        </w:rPr>
        <w:t>Załącznik nr 5.1 do SWZ</w:t>
      </w:r>
    </w:p>
    <w:p w:rsidR="00DE4310" w:rsidRPr="005143D2" w:rsidRDefault="00DE4310" w:rsidP="00DE4310">
      <w:pPr>
        <w:spacing w:line="360" w:lineRule="auto"/>
        <w:jc w:val="center"/>
        <w:rPr>
          <w:rFonts w:ascii="Tahoma" w:hAnsi="Tahoma"/>
          <w:b/>
          <w:bCs w:val="0"/>
          <w:szCs w:val="18"/>
        </w:rPr>
      </w:pPr>
      <w:r w:rsidRPr="005143D2">
        <w:rPr>
          <w:rFonts w:ascii="Tahoma" w:hAnsi="Tahoma"/>
          <w:b/>
          <w:bCs w:val="0"/>
          <w:szCs w:val="18"/>
        </w:rPr>
        <w:t>OPIS PRZEDMIOTU ZAMÓWIENIA :</w:t>
      </w:r>
    </w:p>
    <w:p w:rsidR="00DE4310" w:rsidRPr="005143D2" w:rsidRDefault="00DE4310" w:rsidP="00DE4310">
      <w:pPr>
        <w:spacing w:line="360" w:lineRule="auto"/>
        <w:jc w:val="center"/>
        <w:rPr>
          <w:rFonts w:ascii="Tahoma" w:hAnsi="Tahoma"/>
          <w:b/>
          <w:szCs w:val="18"/>
        </w:rPr>
      </w:pPr>
      <w:r w:rsidRPr="005143D2">
        <w:rPr>
          <w:rFonts w:ascii="Tahoma" w:hAnsi="Tahoma"/>
          <w:b/>
          <w:szCs w:val="18"/>
        </w:rPr>
        <w:t>usługa sprzątania obiektów AWF w Poznaniu.</w:t>
      </w:r>
    </w:p>
    <w:p w:rsidR="007749E3" w:rsidRPr="005143D2" w:rsidRDefault="007749E3" w:rsidP="00DE4310">
      <w:pPr>
        <w:rPr>
          <w:rFonts w:ascii="Tahoma" w:hAnsi="Tahoma"/>
          <w:b/>
          <w:bCs w:val="0"/>
          <w:szCs w:val="18"/>
        </w:rPr>
      </w:pPr>
      <w:r w:rsidRPr="005143D2">
        <w:rPr>
          <w:rFonts w:ascii="Tahoma" w:hAnsi="Tahoma"/>
          <w:b/>
          <w:bCs w:val="0"/>
          <w:szCs w:val="18"/>
        </w:rPr>
        <w:tab/>
      </w:r>
      <w:r w:rsidRPr="005143D2">
        <w:rPr>
          <w:rFonts w:ascii="Tahoma" w:hAnsi="Tahoma"/>
          <w:b/>
          <w:bCs w:val="0"/>
          <w:szCs w:val="18"/>
        </w:rPr>
        <w:tab/>
      </w:r>
      <w:r w:rsidRPr="005143D2">
        <w:rPr>
          <w:rFonts w:ascii="Tahoma" w:hAnsi="Tahoma"/>
          <w:b/>
          <w:bCs w:val="0"/>
          <w:szCs w:val="18"/>
        </w:rPr>
        <w:tab/>
      </w:r>
      <w:r w:rsidRPr="005143D2">
        <w:rPr>
          <w:rFonts w:ascii="Tahoma" w:hAnsi="Tahoma"/>
          <w:b/>
          <w:bCs w:val="0"/>
          <w:szCs w:val="18"/>
        </w:rPr>
        <w:tab/>
      </w:r>
      <w:r w:rsidRPr="005143D2">
        <w:rPr>
          <w:rFonts w:ascii="Tahoma" w:hAnsi="Tahoma"/>
          <w:b/>
          <w:bCs w:val="0"/>
          <w:szCs w:val="18"/>
        </w:rPr>
        <w:tab/>
        <w:t xml:space="preserve">CPV - </w:t>
      </w:r>
      <w:r w:rsidRPr="005143D2">
        <w:rPr>
          <w:rFonts w:ascii="Tahoma" w:hAnsi="Tahoma"/>
          <w:color w:val="000000"/>
          <w:szCs w:val="18"/>
          <w:shd w:val="clear" w:color="auto" w:fill="FFFFFF"/>
        </w:rPr>
        <w:t>90910000-9</w:t>
      </w:r>
      <w:r w:rsidRPr="005143D2">
        <w:rPr>
          <w:rFonts w:ascii="Tahoma" w:hAnsi="Tahoma"/>
          <w:b/>
          <w:bCs w:val="0"/>
          <w:szCs w:val="18"/>
        </w:rPr>
        <w:tab/>
      </w:r>
    </w:p>
    <w:p w:rsidR="008B44EB" w:rsidRPr="005143D2" w:rsidRDefault="008B44EB" w:rsidP="00DE4310">
      <w:pPr>
        <w:rPr>
          <w:rFonts w:ascii="Tahoma" w:hAnsi="Tahoma"/>
          <w:b/>
          <w:bCs w:val="0"/>
          <w:szCs w:val="18"/>
          <w:u w:val="single"/>
        </w:rPr>
      </w:pPr>
    </w:p>
    <w:p w:rsidR="008B44EB" w:rsidRPr="005143D2" w:rsidRDefault="008B44EB" w:rsidP="00DE4310">
      <w:pPr>
        <w:rPr>
          <w:rFonts w:ascii="Tahoma" w:hAnsi="Tahoma"/>
          <w:b/>
          <w:bCs w:val="0"/>
          <w:szCs w:val="18"/>
          <w:u w:val="single"/>
        </w:rPr>
      </w:pPr>
      <w:r w:rsidRPr="005143D2">
        <w:rPr>
          <w:rFonts w:ascii="Tahoma" w:hAnsi="Tahoma"/>
          <w:b/>
          <w:bCs w:val="0"/>
          <w:szCs w:val="18"/>
          <w:u w:val="single"/>
        </w:rPr>
        <w:t xml:space="preserve">Część A </w:t>
      </w:r>
    </w:p>
    <w:p w:rsidR="008B44EB" w:rsidRPr="005143D2" w:rsidRDefault="008B44EB" w:rsidP="00DE4310">
      <w:pPr>
        <w:rPr>
          <w:rFonts w:ascii="Tahoma" w:hAnsi="Tahoma"/>
          <w:b/>
          <w:bCs w:val="0"/>
          <w:szCs w:val="18"/>
        </w:rPr>
      </w:pPr>
    </w:p>
    <w:p w:rsidR="00DE4310" w:rsidRPr="005143D2" w:rsidRDefault="00DE4310" w:rsidP="00DE4310">
      <w:pPr>
        <w:rPr>
          <w:rFonts w:ascii="Tahoma" w:hAnsi="Tahoma"/>
          <w:b/>
          <w:bCs w:val="0"/>
          <w:szCs w:val="18"/>
        </w:rPr>
      </w:pPr>
      <w:r w:rsidRPr="005143D2">
        <w:rPr>
          <w:rFonts w:ascii="Tahoma" w:hAnsi="Tahoma"/>
          <w:b/>
          <w:bCs w:val="0"/>
          <w:szCs w:val="18"/>
        </w:rPr>
        <w:t xml:space="preserve"> I Zakres oraz terminy wykonywania usługi sprzątania i utrzymania porządku</w:t>
      </w:r>
      <w:r w:rsidR="008B44EB" w:rsidRPr="005143D2">
        <w:rPr>
          <w:rFonts w:ascii="Tahoma" w:hAnsi="Tahoma"/>
          <w:b/>
          <w:bCs w:val="0"/>
          <w:szCs w:val="18"/>
        </w:rPr>
        <w:t xml:space="preserve"> w następujących obiektach:</w:t>
      </w:r>
    </w:p>
    <w:p w:rsidR="008B44EB" w:rsidRPr="005143D2" w:rsidRDefault="008B44EB" w:rsidP="008B44EB">
      <w:pPr>
        <w:pStyle w:val="Akapitzlist"/>
        <w:numPr>
          <w:ilvl w:val="0"/>
          <w:numId w:val="14"/>
        </w:numPr>
        <w:rPr>
          <w:rFonts w:ascii="Tahoma" w:hAnsi="Tahoma"/>
          <w:b/>
          <w:bCs w:val="0"/>
          <w:szCs w:val="18"/>
        </w:rPr>
      </w:pPr>
      <w:r w:rsidRPr="005143D2">
        <w:rPr>
          <w:rFonts w:ascii="Tahoma" w:hAnsi="Tahoma"/>
          <w:b/>
          <w:bCs w:val="0"/>
          <w:szCs w:val="18"/>
        </w:rPr>
        <w:t>Budynek Główny;</w:t>
      </w:r>
    </w:p>
    <w:p w:rsidR="008B44EB" w:rsidRPr="005143D2" w:rsidRDefault="008B44EB" w:rsidP="008B44EB">
      <w:pPr>
        <w:pStyle w:val="Akapitzlist"/>
        <w:numPr>
          <w:ilvl w:val="0"/>
          <w:numId w:val="14"/>
        </w:numPr>
        <w:rPr>
          <w:rFonts w:ascii="Tahoma" w:hAnsi="Tahoma"/>
          <w:b/>
          <w:bCs w:val="0"/>
          <w:szCs w:val="18"/>
        </w:rPr>
      </w:pPr>
      <w:r w:rsidRPr="005143D2">
        <w:rPr>
          <w:rFonts w:ascii="Tahoma" w:hAnsi="Tahoma"/>
          <w:b/>
          <w:bCs w:val="0"/>
          <w:szCs w:val="18"/>
        </w:rPr>
        <w:t>Budynek Dydaktyczny,</w:t>
      </w:r>
    </w:p>
    <w:p w:rsidR="008B44EB" w:rsidRPr="005143D2" w:rsidRDefault="008B44EB" w:rsidP="008B44EB">
      <w:pPr>
        <w:pStyle w:val="Akapitzlist"/>
        <w:numPr>
          <w:ilvl w:val="0"/>
          <w:numId w:val="14"/>
        </w:numPr>
        <w:rPr>
          <w:rFonts w:ascii="Tahoma" w:hAnsi="Tahoma"/>
          <w:b/>
          <w:bCs w:val="0"/>
          <w:szCs w:val="18"/>
        </w:rPr>
      </w:pPr>
      <w:r w:rsidRPr="005143D2">
        <w:rPr>
          <w:rFonts w:ascii="Tahoma" w:hAnsi="Tahoma"/>
          <w:b/>
          <w:bCs w:val="0"/>
          <w:szCs w:val="18"/>
        </w:rPr>
        <w:t>Budynek Szatniowo – administracyjny (Rektorat)</w:t>
      </w:r>
    </w:p>
    <w:p w:rsidR="008B44EB" w:rsidRPr="005143D2" w:rsidRDefault="008B44EB" w:rsidP="008B44EB">
      <w:pPr>
        <w:pStyle w:val="Akapitzlist"/>
        <w:numPr>
          <w:ilvl w:val="0"/>
          <w:numId w:val="14"/>
        </w:numPr>
        <w:rPr>
          <w:rFonts w:ascii="Tahoma" w:hAnsi="Tahoma"/>
          <w:b/>
          <w:bCs w:val="0"/>
          <w:szCs w:val="18"/>
        </w:rPr>
      </w:pPr>
      <w:r w:rsidRPr="005143D2">
        <w:rPr>
          <w:rFonts w:ascii="Tahoma" w:hAnsi="Tahoma"/>
          <w:b/>
          <w:bCs w:val="0"/>
          <w:szCs w:val="18"/>
        </w:rPr>
        <w:t>Hala Sportowo – Dydaktyczna,</w:t>
      </w:r>
    </w:p>
    <w:p w:rsidR="008B44EB" w:rsidRPr="005143D2" w:rsidRDefault="008B44EB" w:rsidP="008B44EB">
      <w:pPr>
        <w:pStyle w:val="Akapitzlist"/>
        <w:numPr>
          <w:ilvl w:val="0"/>
          <w:numId w:val="14"/>
        </w:numPr>
        <w:rPr>
          <w:rFonts w:ascii="Tahoma" w:hAnsi="Tahoma"/>
          <w:b/>
          <w:bCs w:val="0"/>
          <w:szCs w:val="18"/>
        </w:rPr>
      </w:pPr>
      <w:r w:rsidRPr="005143D2">
        <w:rPr>
          <w:rFonts w:ascii="Tahoma" w:hAnsi="Tahoma"/>
          <w:b/>
          <w:bCs w:val="0"/>
          <w:szCs w:val="18"/>
        </w:rPr>
        <w:t>Budynek Biblioteki Głównej,</w:t>
      </w:r>
    </w:p>
    <w:p w:rsidR="008B44EB" w:rsidRPr="005143D2" w:rsidRDefault="008B44EB" w:rsidP="008B44EB">
      <w:pPr>
        <w:pStyle w:val="Akapitzlist"/>
        <w:numPr>
          <w:ilvl w:val="0"/>
          <w:numId w:val="14"/>
        </w:numPr>
        <w:rPr>
          <w:rFonts w:ascii="Tahoma" w:hAnsi="Tahoma"/>
          <w:b/>
          <w:bCs w:val="0"/>
          <w:szCs w:val="18"/>
        </w:rPr>
      </w:pPr>
      <w:r w:rsidRPr="005143D2">
        <w:rPr>
          <w:rFonts w:ascii="Tahoma" w:hAnsi="Tahoma"/>
          <w:b/>
          <w:bCs w:val="0"/>
          <w:szCs w:val="18"/>
        </w:rPr>
        <w:t>Budynek Pływalni Zakłady Naukowe (Zakład Pływania i Zakład Fizjoterapii)</w:t>
      </w:r>
    </w:p>
    <w:p w:rsidR="008B44EB" w:rsidRPr="005143D2" w:rsidRDefault="008B44EB" w:rsidP="008B44EB">
      <w:pPr>
        <w:pStyle w:val="Akapitzlist"/>
        <w:numPr>
          <w:ilvl w:val="0"/>
          <w:numId w:val="14"/>
        </w:numPr>
        <w:rPr>
          <w:rFonts w:ascii="Tahoma" w:hAnsi="Tahoma"/>
          <w:b/>
          <w:bCs w:val="0"/>
          <w:szCs w:val="18"/>
        </w:rPr>
      </w:pPr>
      <w:r w:rsidRPr="005143D2">
        <w:rPr>
          <w:rFonts w:ascii="Tahoma" w:hAnsi="Tahoma"/>
          <w:b/>
          <w:bCs w:val="0"/>
          <w:szCs w:val="18"/>
        </w:rPr>
        <w:t>Budynek dydaktyczno sportowy Rocha 9a</w:t>
      </w:r>
    </w:p>
    <w:p w:rsidR="00E2217B" w:rsidRPr="005143D2" w:rsidRDefault="00E2217B" w:rsidP="00DE4310">
      <w:pPr>
        <w:rPr>
          <w:rFonts w:ascii="Tahoma" w:hAnsi="Tahoma"/>
          <w:b/>
          <w:bCs w:val="0"/>
          <w:szCs w:val="18"/>
        </w:rPr>
      </w:pPr>
    </w:p>
    <w:p w:rsidR="00DE4310" w:rsidRPr="005143D2" w:rsidRDefault="00DE4310" w:rsidP="00DE4310">
      <w:pPr>
        <w:tabs>
          <w:tab w:val="num" w:pos="360"/>
        </w:tabs>
        <w:spacing w:line="276" w:lineRule="auto"/>
        <w:ind w:left="360" w:hanging="360"/>
        <w:jc w:val="both"/>
        <w:rPr>
          <w:rFonts w:ascii="Tahoma" w:hAnsi="Tahoma"/>
          <w:b/>
          <w:bCs w:val="0"/>
          <w:szCs w:val="18"/>
        </w:rPr>
      </w:pPr>
      <w:r w:rsidRPr="005143D2">
        <w:rPr>
          <w:rFonts w:ascii="Tahoma" w:hAnsi="Tahoma"/>
          <w:b/>
          <w:bCs w:val="0"/>
          <w:szCs w:val="18"/>
        </w:rPr>
        <w:t>1. Usługi codzienne:</w:t>
      </w:r>
    </w:p>
    <w:p w:rsidR="00B801A1" w:rsidRPr="005143D2" w:rsidRDefault="00B801A1" w:rsidP="0068443A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Prace codzienne w</w:t>
      </w:r>
      <w:r w:rsidR="00DE4310" w:rsidRPr="005143D2">
        <w:rPr>
          <w:rFonts w:ascii="Tahoma" w:hAnsi="Tahoma"/>
          <w:bCs w:val="0"/>
          <w:szCs w:val="18"/>
        </w:rPr>
        <w:t>ykonywane będą w dni robocze od poniedziałku do piątku</w:t>
      </w:r>
      <w:r w:rsidRPr="005143D2">
        <w:rPr>
          <w:rFonts w:ascii="Tahoma" w:hAnsi="Tahoma"/>
          <w:bCs w:val="0"/>
          <w:szCs w:val="18"/>
        </w:rPr>
        <w:t xml:space="preserve"> </w:t>
      </w:r>
      <w:r w:rsidR="0068443A" w:rsidRPr="005143D2">
        <w:rPr>
          <w:rFonts w:ascii="Tahoma" w:hAnsi="Tahoma"/>
          <w:bCs w:val="0"/>
          <w:szCs w:val="18"/>
        </w:rPr>
        <w:br/>
      </w:r>
      <w:r w:rsidR="00DE4310" w:rsidRPr="005143D2">
        <w:rPr>
          <w:rFonts w:ascii="Tahoma" w:hAnsi="Tahoma"/>
          <w:bCs w:val="0"/>
          <w:szCs w:val="18"/>
        </w:rPr>
        <w:t>( przeciętnie 22 dn</w:t>
      </w:r>
      <w:r w:rsidR="00405A95" w:rsidRPr="005143D2">
        <w:rPr>
          <w:rFonts w:ascii="Tahoma" w:hAnsi="Tahoma"/>
          <w:bCs w:val="0"/>
          <w:szCs w:val="18"/>
        </w:rPr>
        <w:t>i w miesiącu ) w godzinach od 15</w:t>
      </w:r>
      <w:r w:rsidR="00DE4310" w:rsidRPr="005143D2">
        <w:rPr>
          <w:rFonts w:ascii="Tahoma" w:hAnsi="Tahoma"/>
          <w:bCs w:val="0"/>
          <w:szCs w:val="18"/>
        </w:rPr>
        <w:t>.00 do 22</w:t>
      </w:r>
      <w:r w:rsidRPr="005143D2">
        <w:rPr>
          <w:rFonts w:ascii="Tahoma" w:hAnsi="Tahoma"/>
          <w:bCs w:val="0"/>
          <w:szCs w:val="18"/>
        </w:rPr>
        <w:t>.00.</w:t>
      </w:r>
    </w:p>
    <w:p w:rsidR="00DE4310" w:rsidRPr="005143D2" w:rsidRDefault="00B801A1" w:rsidP="0068443A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Pomieszczenia podlegające</w:t>
      </w:r>
      <w:r w:rsidR="007D7786" w:rsidRPr="005143D2">
        <w:rPr>
          <w:rFonts w:ascii="Tahoma" w:hAnsi="Tahoma"/>
          <w:bCs w:val="0"/>
          <w:szCs w:val="18"/>
        </w:rPr>
        <w:t xml:space="preserve"> szczególnej ochronie</w:t>
      </w:r>
      <w:r w:rsidR="00DE4310" w:rsidRPr="005143D2">
        <w:rPr>
          <w:rFonts w:ascii="Tahoma" w:hAnsi="Tahoma"/>
          <w:bCs w:val="0"/>
          <w:szCs w:val="18"/>
        </w:rPr>
        <w:t xml:space="preserve">, które należy sprzątać w godzinach urzędowania Zamawiającego , tj. od 7.00 do 15.00   pod obecność uprawnionego pracownika Zamawiającego- serwis. W szczególnie uzasadnionych przypadkach zmiana godziny jest możliwa po wcześniejszym uzgodnieniu z Zamawiającym. </w:t>
      </w:r>
    </w:p>
    <w:p w:rsidR="00DE4310" w:rsidRPr="005143D2" w:rsidRDefault="00DE4310" w:rsidP="0068443A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Sale wykładowe</w:t>
      </w:r>
      <w:r w:rsidR="00826BDD" w:rsidRPr="005143D2">
        <w:rPr>
          <w:rFonts w:ascii="Tahoma" w:hAnsi="Tahoma"/>
          <w:bCs w:val="0"/>
          <w:szCs w:val="18"/>
        </w:rPr>
        <w:t>/aule</w:t>
      </w:r>
      <w:r w:rsidRPr="005143D2">
        <w:rPr>
          <w:rFonts w:ascii="Tahoma" w:hAnsi="Tahoma"/>
          <w:bCs w:val="0"/>
          <w:szCs w:val="18"/>
        </w:rPr>
        <w:t xml:space="preserve"> – wliczając tablice kredowe i sucho ścieralne, sale seminaryjne ,czytelnia, wypożyczalnia, ciągi komunikacyjne po skończonych zajęciach i WC sprzątane będą  7 dni w tygodniu.</w:t>
      </w:r>
    </w:p>
    <w:p w:rsidR="00DE4310" w:rsidRPr="005143D2" w:rsidRDefault="00DE4310" w:rsidP="0068443A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7 dni w tygodniu w godz. od 8.00 - 18.00 Wykonawca zapewni obecność po dwie osoby do prac porządkowych na ciągach komunikacyjnych i w WC w budynku głównym</w:t>
      </w:r>
      <w:r w:rsidR="00405A95" w:rsidRPr="005143D2">
        <w:rPr>
          <w:rFonts w:ascii="Tahoma" w:hAnsi="Tahoma"/>
          <w:bCs w:val="0"/>
          <w:szCs w:val="18"/>
        </w:rPr>
        <w:t xml:space="preserve"> ( w tym Budynek Rektoratu)</w:t>
      </w:r>
      <w:r w:rsidRPr="005143D2">
        <w:rPr>
          <w:rFonts w:ascii="Tahoma" w:hAnsi="Tahoma"/>
          <w:bCs w:val="0"/>
          <w:szCs w:val="18"/>
        </w:rPr>
        <w:t>, w budynku dydaktycznym</w:t>
      </w:r>
      <w:r w:rsidR="00E36C5F" w:rsidRPr="005143D2">
        <w:rPr>
          <w:rFonts w:ascii="Tahoma" w:hAnsi="Tahoma"/>
          <w:bCs w:val="0"/>
          <w:szCs w:val="18"/>
        </w:rPr>
        <w:t xml:space="preserve"> </w:t>
      </w:r>
      <w:r w:rsidRPr="005143D2">
        <w:rPr>
          <w:rFonts w:ascii="Tahoma" w:hAnsi="Tahoma"/>
          <w:bCs w:val="0"/>
          <w:szCs w:val="18"/>
        </w:rPr>
        <w:t xml:space="preserve"> i jednej osobie </w:t>
      </w:r>
      <w:r w:rsidR="00E36C5F" w:rsidRPr="005143D2">
        <w:rPr>
          <w:rFonts w:ascii="Tahoma" w:hAnsi="Tahoma"/>
          <w:bCs w:val="0"/>
          <w:szCs w:val="18"/>
        </w:rPr>
        <w:t>w bibliotece główne</w:t>
      </w:r>
      <w:r w:rsidR="00C4745C" w:rsidRPr="005143D2">
        <w:rPr>
          <w:rFonts w:ascii="Tahoma" w:hAnsi="Tahoma"/>
          <w:bCs w:val="0"/>
          <w:szCs w:val="18"/>
        </w:rPr>
        <w:t>j</w:t>
      </w:r>
      <w:r w:rsidR="00E36C5F" w:rsidRPr="005143D2">
        <w:rPr>
          <w:rFonts w:ascii="Tahoma" w:hAnsi="Tahoma"/>
          <w:bCs w:val="0"/>
          <w:szCs w:val="18"/>
        </w:rPr>
        <w:t xml:space="preserve"> oraz hali dydaktyczno </w:t>
      </w:r>
      <w:r w:rsidR="00405A95" w:rsidRPr="005143D2">
        <w:rPr>
          <w:rFonts w:ascii="Tahoma" w:hAnsi="Tahoma"/>
          <w:bCs w:val="0"/>
          <w:szCs w:val="18"/>
        </w:rPr>
        <w:t>–</w:t>
      </w:r>
      <w:r w:rsidR="00E36C5F" w:rsidRPr="005143D2">
        <w:rPr>
          <w:rFonts w:ascii="Tahoma" w:hAnsi="Tahoma"/>
          <w:bCs w:val="0"/>
          <w:szCs w:val="18"/>
        </w:rPr>
        <w:t xml:space="preserve"> sportowej</w:t>
      </w:r>
      <w:r w:rsidR="00405A95" w:rsidRPr="005143D2">
        <w:rPr>
          <w:rFonts w:ascii="Tahoma" w:hAnsi="Tahoma"/>
          <w:bCs w:val="0"/>
          <w:szCs w:val="18"/>
        </w:rPr>
        <w:t xml:space="preserve"> oraz Budynku Dydaktyczno Sportowym mieszczący się w przy ul. Rocha 9a.</w:t>
      </w:r>
    </w:p>
    <w:p w:rsidR="00DE4310" w:rsidRPr="005143D2" w:rsidRDefault="00DE4310" w:rsidP="0068443A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Serwis dzienny zobowiązany jest do bieżącego uzupełnienia brakującego papieru toaletowego, ręczników papierowych, mydła w płynie</w:t>
      </w:r>
      <w:r w:rsidR="00E36C5F" w:rsidRPr="005143D2">
        <w:rPr>
          <w:rFonts w:ascii="Tahoma" w:hAnsi="Tahoma"/>
          <w:bCs w:val="0"/>
          <w:szCs w:val="18"/>
        </w:rPr>
        <w:t>/pianie</w:t>
      </w:r>
      <w:r w:rsidRPr="005143D2">
        <w:rPr>
          <w:rFonts w:ascii="Tahoma" w:hAnsi="Tahoma"/>
          <w:bCs w:val="0"/>
          <w:szCs w:val="18"/>
        </w:rPr>
        <w:t xml:space="preserve"> itp., tyle razy w ciągu dnia ile będzie to konieczne.</w:t>
      </w:r>
    </w:p>
    <w:p w:rsidR="00DE4310" w:rsidRPr="005143D2" w:rsidRDefault="00DE4310" w:rsidP="00826BDD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W okr</w:t>
      </w:r>
      <w:r w:rsidR="00A26762" w:rsidRPr="005143D2">
        <w:rPr>
          <w:rFonts w:ascii="Tahoma" w:hAnsi="Tahoma"/>
          <w:bCs w:val="0"/>
          <w:szCs w:val="18"/>
        </w:rPr>
        <w:t>esie zimowym od listopada każdego roku trwania umowy  do końca lutego kolejnego roku</w:t>
      </w:r>
      <w:r w:rsidRPr="005143D2">
        <w:rPr>
          <w:rFonts w:ascii="Tahoma" w:hAnsi="Tahoma"/>
          <w:bCs w:val="0"/>
          <w:szCs w:val="18"/>
        </w:rPr>
        <w:t xml:space="preserve"> Wykonawca zapewni po dodatkowo jednej osobie na budynku głównym</w:t>
      </w:r>
      <w:r w:rsidR="00A9443B" w:rsidRPr="005143D2">
        <w:rPr>
          <w:rFonts w:ascii="Tahoma" w:hAnsi="Tahoma"/>
          <w:bCs w:val="0"/>
          <w:szCs w:val="18"/>
        </w:rPr>
        <w:t xml:space="preserve"> ( należy także budynek rektoratu)</w:t>
      </w:r>
      <w:r w:rsidRPr="005143D2">
        <w:rPr>
          <w:rFonts w:ascii="Tahoma" w:hAnsi="Tahoma"/>
          <w:bCs w:val="0"/>
          <w:szCs w:val="18"/>
        </w:rPr>
        <w:t xml:space="preserve"> oraz budynku dydaktycznym do </w:t>
      </w:r>
      <w:r w:rsidR="00A26762" w:rsidRPr="005143D2">
        <w:rPr>
          <w:rFonts w:ascii="Tahoma" w:hAnsi="Tahoma"/>
          <w:bCs w:val="0"/>
          <w:szCs w:val="18"/>
        </w:rPr>
        <w:t xml:space="preserve">utrzymania czystości na holach </w:t>
      </w:r>
      <w:r w:rsidRPr="005143D2">
        <w:rPr>
          <w:rFonts w:ascii="Tahoma" w:hAnsi="Tahoma"/>
          <w:bCs w:val="0"/>
          <w:szCs w:val="18"/>
        </w:rPr>
        <w:t>i korytarzach obiektów.</w:t>
      </w:r>
    </w:p>
    <w:p w:rsidR="00DE4310" w:rsidRPr="005143D2" w:rsidRDefault="00DE4310" w:rsidP="00A26762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 xml:space="preserve">Hole i główne korytarze sprzątać należy za pomocą maszyn czyszczących, w uzgodnieniu z osobą wyznaczoną z Działu Administracyjno-Gospodarczego. </w:t>
      </w:r>
    </w:p>
    <w:p w:rsidR="0061078E" w:rsidRPr="005143D2" w:rsidRDefault="007D7786" w:rsidP="00697894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/>
          <w:bCs w:val="0"/>
          <w:color w:val="000000" w:themeColor="text1"/>
          <w:szCs w:val="18"/>
        </w:rPr>
      </w:pPr>
      <w:r w:rsidRPr="005143D2">
        <w:rPr>
          <w:rFonts w:ascii="Tahoma" w:hAnsi="Tahoma"/>
          <w:bCs w:val="0"/>
          <w:color w:val="000000" w:themeColor="text1"/>
          <w:szCs w:val="18"/>
        </w:rPr>
        <w:t>Hala Dydaktyczno – Sportowa</w:t>
      </w:r>
      <w:r w:rsidR="002A6EC8" w:rsidRPr="005143D2">
        <w:rPr>
          <w:rFonts w:ascii="Tahoma" w:hAnsi="Tahoma"/>
          <w:bCs w:val="0"/>
          <w:color w:val="000000" w:themeColor="text1"/>
          <w:szCs w:val="18"/>
        </w:rPr>
        <w:t xml:space="preserve"> ul. Królowej</w:t>
      </w:r>
      <w:r w:rsidR="00697894" w:rsidRPr="005143D2">
        <w:rPr>
          <w:rFonts w:ascii="Tahoma" w:hAnsi="Tahoma"/>
          <w:bCs w:val="0"/>
          <w:color w:val="000000" w:themeColor="text1"/>
          <w:szCs w:val="18"/>
        </w:rPr>
        <w:t xml:space="preserve"> Jadwigi 27/39, </w:t>
      </w:r>
      <w:r w:rsidR="00483447" w:rsidRPr="005143D2">
        <w:rPr>
          <w:rFonts w:ascii="Tahoma" w:hAnsi="Tahoma"/>
          <w:bCs w:val="0"/>
          <w:color w:val="000000" w:themeColor="text1"/>
          <w:szCs w:val="18"/>
        </w:rPr>
        <w:t>Budynek Dydaktyczno – Sportowy ul. Św. Rocha 9</w:t>
      </w:r>
      <w:r w:rsidR="00697894" w:rsidRPr="005143D2">
        <w:rPr>
          <w:rFonts w:ascii="Tahoma" w:hAnsi="Tahoma"/>
          <w:bCs w:val="0"/>
          <w:color w:val="000000" w:themeColor="text1"/>
          <w:szCs w:val="18"/>
        </w:rPr>
        <w:t xml:space="preserve"> oraz Budynek Szatniowo – Administracyjny ( Rektorat ) ul. Królowej Jadwigi 27/39</w:t>
      </w:r>
      <w:r w:rsidR="00AB7946" w:rsidRPr="005143D2">
        <w:rPr>
          <w:rFonts w:ascii="Tahoma" w:hAnsi="Tahoma"/>
          <w:bCs w:val="0"/>
          <w:color w:val="000000" w:themeColor="text1"/>
          <w:szCs w:val="18"/>
        </w:rPr>
        <w:t xml:space="preserve"> -</w:t>
      </w:r>
      <w:r w:rsidR="00802910" w:rsidRPr="005143D2">
        <w:rPr>
          <w:rFonts w:ascii="Tahoma" w:hAnsi="Tahoma"/>
          <w:bCs w:val="0"/>
          <w:color w:val="000000" w:themeColor="text1"/>
          <w:szCs w:val="18"/>
        </w:rPr>
        <w:t xml:space="preserve"> 7 dni w tygodniu sprzątanie szatni ( w skład szatni wchodzi: łazienka, toaleta, natrysk, szatnia ) po</w:t>
      </w:r>
      <w:r w:rsidR="00BE1410" w:rsidRPr="005143D2">
        <w:rPr>
          <w:rFonts w:ascii="Tahoma" w:hAnsi="Tahoma"/>
          <w:bCs w:val="0"/>
          <w:color w:val="000000" w:themeColor="text1"/>
          <w:szCs w:val="18"/>
        </w:rPr>
        <w:t>między zajęciami wg planu zajęć oraz potrzeb.</w:t>
      </w:r>
    </w:p>
    <w:p w:rsidR="00C238C2" w:rsidRPr="005143D2" w:rsidRDefault="00C238C2" w:rsidP="00C238C2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/>
          <w:bCs w:val="0"/>
          <w:color w:val="000000" w:themeColor="text1"/>
          <w:szCs w:val="18"/>
        </w:rPr>
      </w:pPr>
      <w:r w:rsidRPr="005143D2">
        <w:rPr>
          <w:rFonts w:ascii="Tahoma" w:hAnsi="Tahoma"/>
          <w:bCs w:val="0"/>
          <w:color w:val="000000" w:themeColor="text1"/>
          <w:szCs w:val="18"/>
        </w:rPr>
        <w:t>Hala Sportowo – dydaktyczna ul. Królowej Jadwigi 27/39 – 7 dni w tygodniu czyszczenie nawierzchni</w:t>
      </w:r>
      <w:r w:rsidRPr="005143D2">
        <w:rPr>
          <w:rFonts w:ascii="Tahoma" w:hAnsi="Tahoma"/>
          <w:bCs w:val="0"/>
          <w:color w:val="000000" w:themeColor="text1"/>
          <w:szCs w:val="18"/>
        </w:rPr>
        <w:br/>
        <w:t>(odkurzanie, zamiatanie, usuwanie zanieczyszczeń)  w siłowni – podłoga typu SBR – czyszczenie na bieżąco środkiem odtłuszczającym ( płyn do naczyń ), 7 dni w tygodniu odkażanie sprzętu sportowego środkami do tego przeznaczonym</w:t>
      </w:r>
      <w:r w:rsidR="00B0584E" w:rsidRPr="005143D2">
        <w:rPr>
          <w:rFonts w:ascii="Tahoma" w:hAnsi="Tahoma"/>
          <w:bCs w:val="0"/>
          <w:color w:val="000000" w:themeColor="text1"/>
          <w:szCs w:val="18"/>
        </w:rPr>
        <w:t>i, odkażanie podłogi wg potrzeb</w:t>
      </w:r>
      <w:r w:rsidR="00295D98" w:rsidRPr="005143D2">
        <w:rPr>
          <w:rFonts w:ascii="Tahoma" w:hAnsi="Tahoma"/>
          <w:bCs w:val="0"/>
          <w:color w:val="000000" w:themeColor="text1"/>
          <w:szCs w:val="18"/>
        </w:rPr>
        <w:t xml:space="preserve"> oraz podłogi sportowej sala201/202</w:t>
      </w:r>
      <w:r w:rsidR="00B0584E" w:rsidRPr="005143D2">
        <w:rPr>
          <w:rFonts w:ascii="Tahoma" w:hAnsi="Tahoma"/>
          <w:bCs w:val="0"/>
          <w:color w:val="000000" w:themeColor="text1"/>
          <w:szCs w:val="18"/>
        </w:rPr>
        <w:t xml:space="preserve"> – zgodnie z instrukcją konserwacji będącym </w:t>
      </w:r>
      <w:r w:rsidR="00B0584E" w:rsidRPr="00754C5C">
        <w:rPr>
          <w:rFonts w:ascii="Tahoma" w:hAnsi="Tahoma"/>
          <w:bCs w:val="0"/>
          <w:color w:val="000000" w:themeColor="text1"/>
          <w:szCs w:val="18"/>
        </w:rPr>
        <w:t xml:space="preserve">załącznikiem </w:t>
      </w:r>
      <w:r w:rsidR="00F03540">
        <w:rPr>
          <w:rFonts w:ascii="Tahoma" w:hAnsi="Tahoma"/>
          <w:bCs w:val="0"/>
          <w:color w:val="000000" w:themeColor="text1"/>
          <w:szCs w:val="18"/>
        </w:rPr>
        <w:t>do OPZ</w:t>
      </w:r>
    </w:p>
    <w:p w:rsidR="00DE4310" w:rsidRPr="005143D2" w:rsidRDefault="00DE4310" w:rsidP="00DE4310">
      <w:pPr>
        <w:spacing w:line="276" w:lineRule="auto"/>
        <w:ind w:left="360"/>
        <w:jc w:val="both"/>
        <w:rPr>
          <w:rFonts w:ascii="Tahoma" w:hAnsi="Tahoma"/>
          <w:bCs w:val="0"/>
          <w:szCs w:val="18"/>
        </w:rPr>
      </w:pPr>
    </w:p>
    <w:p w:rsidR="00DE4310" w:rsidRPr="005143D2" w:rsidRDefault="00DE4310" w:rsidP="00DE4310">
      <w:pPr>
        <w:tabs>
          <w:tab w:val="num" w:pos="360"/>
        </w:tabs>
        <w:spacing w:line="276" w:lineRule="auto"/>
        <w:ind w:left="360" w:hanging="360"/>
        <w:jc w:val="both"/>
        <w:rPr>
          <w:rFonts w:ascii="Tahoma" w:hAnsi="Tahoma"/>
          <w:b/>
          <w:bCs w:val="0"/>
          <w:szCs w:val="18"/>
        </w:rPr>
      </w:pPr>
      <w:r w:rsidRPr="005143D2">
        <w:rPr>
          <w:rFonts w:ascii="Tahoma" w:hAnsi="Tahoma"/>
          <w:b/>
          <w:bCs w:val="0"/>
          <w:szCs w:val="18"/>
        </w:rPr>
        <w:t>2. Zakres prac</w:t>
      </w:r>
      <w:r w:rsidR="00295D98" w:rsidRPr="005143D2">
        <w:rPr>
          <w:rFonts w:ascii="Tahoma" w:hAnsi="Tahoma"/>
          <w:b/>
          <w:bCs w:val="0"/>
          <w:szCs w:val="18"/>
        </w:rPr>
        <w:t xml:space="preserve"> codziennych</w:t>
      </w:r>
      <w:r w:rsidRPr="005143D2">
        <w:rPr>
          <w:rFonts w:ascii="Tahoma" w:hAnsi="Tahoma"/>
          <w:b/>
          <w:bCs w:val="0"/>
          <w:szCs w:val="18"/>
        </w:rPr>
        <w:t xml:space="preserve"> :</w:t>
      </w:r>
    </w:p>
    <w:p w:rsidR="00DE4310" w:rsidRPr="005143D2" w:rsidRDefault="00DE4310" w:rsidP="00DE4310">
      <w:pPr>
        <w:numPr>
          <w:ilvl w:val="0"/>
          <w:numId w:val="1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odkurzani</w:t>
      </w:r>
      <w:r w:rsidR="005C7A41" w:rsidRPr="005143D2">
        <w:rPr>
          <w:rFonts w:ascii="Tahoma" w:hAnsi="Tahoma"/>
          <w:bCs w:val="0"/>
          <w:szCs w:val="18"/>
        </w:rPr>
        <w:t>e wykładzin dywanowych, dywanów i innych powierzchni</w:t>
      </w:r>
      <w:r w:rsidR="00405A95" w:rsidRPr="005143D2">
        <w:rPr>
          <w:rFonts w:ascii="Tahoma" w:hAnsi="Tahoma"/>
          <w:bCs w:val="0"/>
          <w:szCs w:val="18"/>
        </w:rPr>
        <w:t xml:space="preserve"> wg potrzeb</w:t>
      </w:r>
      <w:r w:rsidR="005C7A41" w:rsidRPr="005143D2">
        <w:rPr>
          <w:rFonts w:ascii="Tahoma" w:hAnsi="Tahoma"/>
          <w:bCs w:val="0"/>
          <w:szCs w:val="18"/>
        </w:rPr>
        <w:t>,</w:t>
      </w:r>
      <w:r w:rsidRPr="005143D2">
        <w:rPr>
          <w:rFonts w:ascii="Tahoma" w:hAnsi="Tahoma"/>
          <w:bCs w:val="0"/>
          <w:szCs w:val="18"/>
        </w:rPr>
        <w:t xml:space="preserve"> czyszczenie na bieżąco</w:t>
      </w:r>
      <w:r w:rsidR="00405A95" w:rsidRPr="005143D2">
        <w:rPr>
          <w:rFonts w:ascii="Tahoma" w:hAnsi="Tahoma"/>
          <w:bCs w:val="0"/>
          <w:szCs w:val="18"/>
        </w:rPr>
        <w:t>,</w:t>
      </w:r>
      <w:r w:rsidRPr="005143D2">
        <w:rPr>
          <w:rFonts w:ascii="Tahoma" w:hAnsi="Tahoma"/>
          <w:bCs w:val="0"/>
          <w:szCs w:val="18"/>
        </w:rPr>
        <w:t xml:space="preserve"> na mokro występujących plam i intensywnych zabrudzeń oraz pranie wg potrzeb (sprzęt typu Karcher).</w:t>
      </w:r>
    </w:p>
    <w:p w:rsidR="00DE4310" w:rsidRPr="005143D2" w:rsidRDefault="00DE4310" w:rsidP="00DE4310">
      <w:pPr>
        <w:numPr>
          <w:ilvl w:val="0"/>
          <w:numId w:val="1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 xml:space="preserve">zamiatanie na sucho i mycie powierzchni posadzek twardych w tym schodów środkami czyszczącymi </w:t>
      </w:r>
    </w:p>
    <w:p w:rsidR="00DE4310" w:rsidRPr="005143D2" w:rsidRDefault="00DE4310" w:rsidP="00DE4310">
      <w:pPr>
        <w:numPr>
          <w:ilvl w:val="0"/>
          <w:numId w:val="1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 xml:space="preserve">zamiatanie, mycie i nabłyszczanie (pastowanie) min. 1x w tygodniu powierzchni PCV i z tworzyw sztucznych </w:t>
      </w:r>
    </w:p>
    <w:p w:rsidR="00DE4310" w:rsidRPr="005143D2" w:rsidRDefault="00DE4310" w:rsidP="00DE4310">
      <w:pPr>
        <w:numPr>
          <w:ilvl w:val="0"/>
          <w:numId w:val="1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konserwacja mebli biurowych – odkurzanie , mycie zewnętrznej powłoki</w:t>
      </w:r>
    </w:p>
    <w:p w:rsidR="00DE4310" w:rsidRPr="005143D2" w:rsidRDefault="00DE4310" w:rsidP="00DE4310">
      <w:pPr>
        <w:numPr>
          <w:ilvl w:val="0"/>
          <w:numId w:val="1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m</w:t>
      </w:r>
      <w:r w:rsidR="00405A95" w:rsidRPr="005143D2">
        <w:rPr>
          <w:rFonts w:ascii="Tahoma" w:hAnsi="Tahoma"/>
          <w:bCs w:val="0"/>
          <w:szCs w:val="18"/>
        </w:rPr>
        <w:t>ycie lodówek wg potrzeb;</w:t>
      </w:r>
    </w:p>
    <w:p w:rsidR="00DE4310" w:rsidRPr="005143D2" w:rsidRDefault="00DE4310" w:rsidP="00DE4310">
      <w:pPr>
        <w:numPr>
          <w:ilvl w:val="0"/>
          <w:numId w:val="1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lastRenderedPageBreak/>
        <w:t xml:space="preserve">ścieranie kurzu z biurek , szaf , półek ściennych , grzejników , luster , parapetów , poręczy , klamek i innego sprzętu biurowego takiego jak aparaty telefoniczne , radia , telewizory , wentylatory, klimatyzatory, lampki biurowe , obrazy </w:t>
      </w:r>
      <w:r w:rsidR="00405A95" w:rsidRPr="005143D2">
        <w:rPr>
          <w:rFonts w:ascii="Tahoma" w:hAnsi="Tahoma"/>
          <w:bCs w:val="0"/>
          <w:szCs w:val="18"/>
        </w:rPr>
        <w:t>oraz sprzęt komputerowy w porozumieniu z użytkownikiem i wg potrzeb.</w:t>
      </w:r>
    </w:p>
    <w:p w:rsidR="00DE4310" w:rsidRPr="005143D2" w:rsidRDefault="00DE4310" w:rsidP="00DE4310">
      <w:pPr>
        <w:numPr>
          <w:ilvl w:val="0"/>
          <w:numId w:val="1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mycie drzwi wewnętrznych i zewnętrznych pełnych (</w:t>
      </w:r>
      <w:r w:rsidR="00405A95" w:rsidRPr="005143D2">
        <w:rPr>
          <w:rFonts w:ascii="Tahoma" w:hAnsi="Tahoma"/>
          <w:bCs w:val="0"/>
          <w:szCs w:val="18"/>
        </w:rPr>
        <w:t>wg potrzeb</w:t>
      </w:r>
      <w:r w:rsidRPr="005143D2">
        <w:rPr>
          <w:rFonts w:ascii="Tahoma" w:hAnsi="Tahoma"/>
          <w:bCs w:val="0"/>
          <w:szCs w:val="18"/>
        </w:rPr>
        <w:t>) i przeszklonych (na bieżąco) wraz z otworami drzwiowymi, ścianek przeszklonych (na bieżąco), naświetli (na bieżąco), framug (1 raz w miesiącu)</w:t>
      </w:r>
      <w:r w:rsidR="00A317D7" w:rsidRPr="005143D2">
        <w:rPr>
          <w:rFonts w:ascii="Tahoma" w:hAnsi="Tahoma"/>
          <w:bCs w:val="0"/>
          <w:szCs w:val="18"/>
        </w:rPr>
        <w:t>, świetlików – dotyczy Budynku Dydaktycznego ( na bieżąco )</w:t>
      </w:r>
    </w:p>
    <w:p w:rsidR="00DE4310" w:rsidRPr="005143D2" w:rsidRDefault="00DE4310" w:rsidP="00DE4310">
      <w:pPr>
        <w:numPr>
          <w:ilvl w:val="0"/>
          <w:numId w:val="1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mycie lad i okienek kasowych oraz informacyjnych</w:t>
      </w:r>
    </w:p>
    <w:p w:rsidR="00DE4310" w:rsidRPr="005143D2" w:rsidRDefault="00DE4310" w:rsidP="00DE4310">
      <w:pPr>
        <w:numPr>
          <w:ilvl w:val="0"/>
          <w:numId w:val="1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mycie płytek ściennych oraz podłogowych wraz z fugami /glazura/ z zastosowaniem środków czyszczących i nabłyszczających</w:t>
      </w:r>
    </w:p>
    <w:p w:rsidR="00DE4310" w:rsidRPr="005143D2" w:rsidRDefault="00DE4310" w:rsidP="00DE4310">
      <w:pPr>
        <w:numPr>
          <w:ilvl w:val="0"/>
          <w:numId w:val="1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 xml:space="preserve">mycie, dezynfekcja i odkamienianie </w:t>
      </w:r>
      <w:r w:rsidR="00A317D7" w:rsidRPr="005143D2">
        <w:rPr>
          <w:rFonts w:ascii="Tahoma" w:hAnsi="Tahoma"/>
          <w:bCs w:val="0"/>
          <w:szCs w:val="18"/>
        </w:rPr>
        <w:t>u</w:t>
      </w:r>
      <w:r w:rsidR="00794C79" w:rsidRPr="005143D2">
        <w:rPr>
          <w:rFonts w:ascii="Tahoma" w:hAnsi="Tahoma"/>
          <w:bCs w:val="0"/>
          <w:szCs w:val="18"/>
        </w:rPr>
        <w:t>rządzeń</w:t>
      </w:r>
      <w:r w:rsidRPr="005143D2">
        <w:rPr>
          <w:rFonts w:ascii="Tahoma" w:hAnsi="Tahoma"/>
          <w:bCs w:val="0"/>
          <w:szCs w:val="18"/>
        </w:rPr>
        <w:t xml:space="preserve"> sanitarnych /muszle ,umywalki ,pisuary ,baterie, kratki odpływowe, kratki wentylacyjne, kabiny prysznicowe /środkami chemicznymi i bakteriobójczymi oraz </w:t>
      </w:r>
      <w:r w:rsidRPr="005143D2">
        <w:rPr>
          <w:rFonts w:ascii="Tahoma" w:hAnsi="Tahoma"/>
          <w:bCs w:val="0"/>
          <w:color w:val="000000" w:themeColor="text1"/>
          <w:szCs w:val="18"/>
        </w:rPr>
        <w:t xml:space="preserve">zalewanie </w:t>
      </w:r>
      <w:proofErr w:type="spellStart"/>
      <w:r w:rsidRPr="005143D2">
        <w:rPr>
          <w:rFonts w:ascii="Tahoma" w:hAnsi="Tahoma"/>
          <w:bCs w:val="0"/>
          <w:color w:val="000000" w:themeColor="text1"/>
          <w:szCs w:val="18"/>
        </w:rPr>
        <w:t>gulików</w:t>
      </w:r>
      <w:proofErr w:type="spellEnd"/>
      <w:r w:rsidRPr="005143D2">
        <w:rPr>
          <w:rFonts w:ascii="Tahoma" w:hAnsi="Tahoma"/>
          <w:bCs w:val="0"/>
          <w:color w:val="000000" w:themeColor="text1"/>
          <w:szCs w:val="18"/>
        </w:rPr>
        <w:t>.</w:t>
      </w:r>
      <w:r w:rsidRPr="005143D2">
        <w:rPr>
          <w:rFonts w:ascii="Tahoma" w:hAnsi="Tahoma"/>
          <w:bCs w:val="0"/>
          <w:color w:val="FF0000"/>
          <w:szCs w:val="18"/>
        </w:rPr>
        <w:t xml:space="preserve"> </w:t>
      </w:r>
    </w:p>
    <w:p w:rsidR="00DE4310" w:rsidRPr="005143D2" w:rsidRDefault="00DE4310" w:rsidP="00DE4310">
      <w:pPr>
        <w:numPr>
          <w:ilvl w:val="0"/>
          <w:numId w:val="1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 xml:space="preserve">mycie balustrad schodowych /pochwytów, części metalowych i </w:t>
      </w:r>
      <w:proofErr w:type="spellStart"/>
      <w:r w:rsidRPr="005143D2">
        <w:rPr>
          <w:rFonts w:ascii="Tahoma" w:hAnsi="Tahoma"/>
          <w:bCs w:val="0"/>
          <w:szCs w:val="18"/>
        </w:rPr>
        <w:t>pcv</w:t>
      </w:r>
      <w:proofErr w:type="spellEnd"/>
      <w:r w:rsidR="008A170F" w:rsidRPr="005143D2">
        <w:rPr>
          <w:rFonts w:ascii="Tahoma" w:hAnsi="Tahoma"/>
          <w:bCs w:val="0"/>
          <w:szCs w:val="18"/>
        </w:rPr>
        <w:t>.</w:t>
      </w:r>
    </w:p>
    <w:p w:rsidR="00DE4310" w:rsidRPr="005143D2" w:rsidRDefault="00DE4310" w:rsidP="00DE4310">
      <w:pPr>
        <w:numPr>
          <w:ilvl w:val="0"/>
          <w:numId w:val="1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mycie lamperii ściennych, usuwanie pajęczyn i kurzu ze ścian , sufitów i  lamp oświetleniowych, kontaktów i wyłączników świateł</w:t>
      </w:r>
    </w:p>
    <w:p w:rsidR="00DE4310" w:rsidRPr="005143D2" w:rsidRDefault="00DE4310" w:rsidP="00DE4310">
      <w:pPr>
        <w:numPr>
          <w:ilvl w:val="0"/>
          <w:numId w:val="1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czyszczenie i odkurzanie wycieraczek wewnętrznych i zewnętrznych</w:t>
      </w:r>
      <w:r w:rsidR="00A317D7" w:rsidRPr="005143D2">
        <w:rPr>
          <w:rFonts w:ascii="Tahoma" w:hAnsi="Tahoma"/>
          <w:bCs w:val="0"/>
          <w:szCs w:val="18"/>
        </w:rPr>
        <w:t xml:space="preserve"> ( także metalowych przed wejściami do obiektów )</w:t>
      </w:r>
    </w:p>
    <w:p w:rsidR="00DE4310" w:rsidRPr="005143D2" w:rsidRDefault="00DE4310" w:rsidP="00DE4310">
      <w:pPr>
        <w:numPr>
          <w:ilvl w:val="0"/>
          <w:numId w:val="1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opróżnianie koszy na śmieci ze zmian</w:t>
      </w:r>
      <w:r w:rsidR="00A01B36" w:rsidRPr="005143D2">
        <w:rPr>
          <w:rFonts w:ascii="Tahoma" w:hAnsi="Tahoma"/>
          <w:bCs w:val="0"/>
          <w:szCs w:val="18"/>
        </w:rPr>
        <w:t>ą worków foliowych na nowe oraz</w:t>
      </w:r>
      <w:r w:rsidRPr="005143D2">
        <w:rPr>
          <w:rFonts w:ascii="Tahoma" w:hAnsi="Tahoma"/>
          <w:bCs w:val="0"/>
          <w:szCs w:val="18"/>
        </w:rPr>
        <w:t xml:space="preserve"> wrzucanie śmieci do śmietnika </w:t>
      </w:r>
      <w:r w:rsidR="00E56C7C" w:rsidRPr="005143D2">
        <w:rPr>
          <w:rFonts w:ascii="Tahoma" w:hAnsi="Tahoma"/>
          <w:bCs w:val="0"/>
          <w:szCs w:val="18"/>
        </w:rPr>
        <w:t>– segregacja zgodnie z zaleceniami Zamawiającego.</w:t>
      </w:r>
    </w:p>
    <w:p w:rsidR="00DE4310" w:rsidRPr="005143D2" w:rsidRDefault="00DE4310" w:rsidP="00DE4310">
      <w:pPr>
        <w:numPr>
          <w:ilvl w:val="0"/>
          <w:numId w:val="1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Należy stosować preparaty zapachowe i dezynfekujące sedesy i  pisuary</w:t>
      </w:r>
    </w:p>
    <w:p w:rsidR="00DE4310" w:rsidRPr="005143D2" w:rsidRDefault="00DE4310" w:rsidP="00DE4310">
      <w:pPr>
        <w:numPr>
          <w:ilvl w:val="0"/>
          <w:numId w:val="1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 xml:space="preserve">Uzupełnianie pojemników na papier toaletowy, pojemników na ręczniki papierowe oraz pojemników na mydło/ piane wg potrzeb. </w:t>
      </w:r>
    </w:p>
    <w:p w:rsidR="00DE4310" w:rsidRPr="005143D2" w:rsidRDefault="00DE4310" w:rsidP="00DE4310">
      <w:pPr>
        <w:numPr>
          <w:ilvl w:val="0"/>
          <w:numId w:val="1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Wykonawca zobowiązany jest do utrzymania czystości w/w obiektach również  pod</w:t>
      </w:r>
      <w:r w:rsidR="00DB38AE" w:rsidRPr="005143D2">
        <w:rPr>
          <w:rFonts w:ascii="Tahoma" w:hAnsi="Tahoma"/>
          <w:bCs w:val="0"/>
          <w:szCs w:val="18"/>
        </w:rPr>
        <w:t>czas przeprowadzanych remontów i bezpośrednio po ich zakończeniu.</w:t>
      </w:r>
    </w:p>
    <w:p w:rsidR="00DE4310" w:rsidRPr="005143D2" w:rsidRDefault="00DE4310" w:rsidP="00DE4310">
      <w:pPr>
        <w:numPr>
          <w:ilvl w:val="0"/>
          <w:numId w:val="1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Wykonawca zobowiązany jest do bieżącego usuwania gum do  żucia p</w:t>
      </w:r>
      <w:r w:rsidR="00C4745C" w:rsidRPr="005143D2">
        <w:rPr>
          <w:rFonts w:ascii="Tahoma" w:hAnsi="Tahoma"/>
          <w:bCs w:val="0"/>
          <w:szCs w:val="18"/>
        </w:rPr>
        <w:t>rzyklejonych na posadzki, schodów, krzeseł, blatów</w:t>
      </w:r>
      <w:r w:rsidRPr="005143D2">
        <w:rPr>
          <w:rFonts w:ascii="Tahoma" w:hAnsi="Tahoma"/>
          <w:bCs w:val="0"/>
          <w:szCs w:val="18"/>
        </w:rPr>
        <w:t xml:space="preserve"> stołów, biurek oraz czyszczenia popisanych stołów, biurek itp.</w:t>
      </w:r>
    </w:p>
    <w:p w:rsidR="00483447" w:rsidRPr="005143D2" w:rsidRDefault="00483447" w:rsidP="00DE4310">
      <w:pPr>
        <w:numPr>
          <w:ilvl w:val="0"/>
          <w:numId w:val="1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Dezynfekcja sprzętu sportowego: piłek, materacy itp. wg potrzeb.</w:t>
      </w:r>
    </w:p>
    <w:p w:rsidR="00295D98" w:rsidRPr="005143D2" w:rsidRDefault="00295D98" w:rsidP="00DE4310">
      <w:pPr>
        <w:numPr>
          <w:ilvl w:val="0"/>
          <w:numId w:val="1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 xml:space="preserve">Usuwanie zabrudzeń schodów wejściowych zewnętrznych do obiektów wg potrzeb. </w:t>
      </w:r>
    </w:p>
    <w:p w:rsidR="00DE4310" w:rsidRPr="005143D2" w:rsidRDefault="00DE4310" w:rsidP="00DE4310">
      <w:pPr>
        <w:spacing w:line="276" w:lineRule="auto"/>
        <w:ind w:left="1004"/>
        <w:jc w:val="both"/>
        <w:rPr>
          <w:rFonts w:ascii="Tahoma" w:hAnsi="Tahoma"/>
          <w:bCs w:val="0"/>
          <w:szCs w:val="18"/>
        </w:rPr>
      </w:pPr>
    </w:p>
    <w:p w:rsidR="00DE4310" w:rsidRPr="005143D2" w:rsidRDefault="00DE4310" w:rsidP="00DE4310">
      <w:pPr>
        <w:tabs>
          <w:tab w:val="left" w:pos="426"/>
        </w:tabs>
        <w:spacing w:line="276" w:lineRule="auto"/>
        <w:ind w:left="284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 xml:space="preserve">             </w:t>
      </w:r>
      <w:r w:rsidRPr="005143D2">
        <w:rPr>
          <w:rFonts w:ascii="Tahoma" w:hAnsi="Tahoma"/>
          <w:b/>
          <w:bCs w:val="0"/>
          <w:szCs w:val="18"/>
        </w:rPr>
        <w:t>W wyjątkowych sytuacjach (po zgłoszeniu na wskaza</w:t>
      </w:r>
      <w:r w:rsidR="00A01B36" w:rsidRPr="005143D2">
        <w:rPr>
          <w:rFonts w:ascii="Tahoma" w:hAnsi="Tahoma"/>
          <w:b/>
          <w:bCs w:val="0"/>
          <w:szCs w:val="18"/>
        </w:rPr>
        <w:t>ny przez Wykonawcę adres lub email</w:t>
      </w:r>
      <w:r w:rsidRPr="005143D2">
        <w:rPr>
          <w:rFonts w:ascii="Tahoma" w:hAnsi="Tahoma"/>
          <w:b/>
          <w:bCs w:val="0"/>
          <w:szCs w:val="18"/>
        </w:rPr>
        <w:t>), Wykonawca wykona dodatkowo, we wskazanym miejscu, określone w zgłoszeniu czynności z zakresu codziennych. Wykonanie nastąpi do godz. 8.00 dnia następnego, przypadającego po dniu ich wykonania w trybie zwykłym</w:t>
      </w:r>
      <w:r w:rsidRPr="005143D2">
        <w:rPr>
          <w:rFonts w:ascii="Tahoma" w:hAnsi="Tahoma"/>
          <w:bCs w:val="0"/>
          <w:szCs w:val="18"/>
        </w:rPr>
        <w:t>.</w:t>
      </w:r>
    </w:p>
    <w:p w:rsidR="00DE4310" w:rsidRPr="005143D2" w:rsidRDefault="00DE4310" w:rsidP="00DE4310">
      <w:pPr>
        <w:tabs>
          <w:tab w:val="left" w:pos="426"/>
        </w:tabs>
        <w:spacing w:line="276" w:lineRule="auto"/>
        <w:jc w:val="both"/>
        <w:rPr>
          <w:rFonts w:ascii="Tahoma" w:hAnsi="Tahoma"/>
          <w:bCs w:val="0"/>
          <w:szCs w:val="18"/>
        </w:rPr>
      </w:pPr>
    </w:p>
    <w:p w:rsidR="00DE4310" w:rsidRPr="005143D2" w:rsidRDefault="00DE4310" w:rsidP="00DE4310">
      <w:pPr>
        <w:tabs>
          <w:tab w:val="num" w:pos="360"/>
        </w:tabs>
        <w:spacing w:line="276" w:lineRule="auto"/>
        <w:ind w:left="360" w:hanging="360"/>
        <w:jc w:val="both"/>
        <w:rPr>
          <w:rFonts w:ascii="Tahoma" w:hAnsi="Tahoma"/>
          <w:b/>
          <w:bCs w:val="0"/>
          <w:szCs w:val="18"/>
        </w:rPr>
      </w:pPr>
      <w:r w:rsidRPr="005143D2">
        <w:rPr>
          <w:rFonts w:ascii="Tahoma" w:hAnsi="Tahoma"/>
          <w:b/>
          <w:bCs w:val="0"/>
          <w:szCs w:val="18"/>
        </w:rPr>
        <w:t xml:space="preserve">3. </w:t>
      </w:r>
      <w:r w:rsidR="008A170F" w:rsidRPr="005143D2">
        <w:rPr>
          <w:rFonts w:ascii="Tahoma" w:hAnsi="Tahoma"/>
          <w:b/>
          <w:bCs w:val="0"/>
          <w:szCs w:val="18"/>
        </w:rPr>
        <w:t xml:space="preserve">Usługa  wykonywana </w:t>
      </w:r>
      <w:r w:rsidRPr="005143D2">
        <w:rPr>
          <w:rFonts w:ascii="Tahoma" w:hAnsi="Tahoma"/>
          <w:b/>
          <w:bCs w:val="0"/>
          <w:szCs w:val="18"/>
        </w:rPr>
        <w:t xml:space="preserve">na przełomie </w:t>
      </w:r>
      <w:r w:rsidR="008A170F" w:rsidRPr="005143D2">
        <w:rPr>
          <w:rFonts w:ascii="Tahoma" w:hAnsi="Tahoma"/>
          <w:b/>
          <w:bCs w:val="0"/>
          <w:szCs w:val="18"/>
        </w:rPr>
        <w:t>sierpień/wrzesień każdego roku trwania umowy w okre</w:t>
      </w:r>
      <w:r w:rsidR="00645BB9" w:rsidRPr="005143D2">
        <w:rPr>
          <w:rFonts w:ascii="Tahoma" w:hAnsi="Tahoma"/>
          <w:b/>
          <w:bCs w:val="0"/>
          <w:szCs w:val="18"/>
        </w:rPr>
        <w:t>sie od 1 sierpnia do 15 września</w:t>
      </w:r>
    </w:p>
    <w:p w:rsidR="00DE4310" w:rsidRPr="005143D2" w:rsidRDefault="00DE4310" w:rsidP="00DE4310">
      <w:pPr>
        <w:spacing w:line="276" w:lineRule="auto"/>
        <w:ind w:left="360"/>
        <w:jc w:val="both"/>
        <w:rPr>
          <w:rFonts w:ascii="Tahoma" w:hAnsi="Tahoma"/>
          <w:b/>
          <w:bCs w:val="0"/>
          <w:szCs w:val="18"/>
        </w:rPr>
      </w:pPr>
    </w:p>
    <w:p w:rsidR="001612A9" w:rsidRPr="005143D2" w:rsidRDefault="00DE4310" w:rsidP="00645BB9">
      <w:pPr>
        <w:numPr>
          <w:ilvl w:val="0"/>
          <w:numId w:val="2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mycie okien</w:t>
      </w:r>
      <w:r w:rsidR="008A170F" w:rsidRPr="005143D2">
        <w:rPr>
          <w:rFonts w:ascii="Tahoma" w:hAnsi="Tahoma"/>
          <w:bCs w:val="0"/>
          <w:szCs w:val="18"/>
        </w:rPr>
        <w:t xml:space="preserve"> wewnątrz i na zewnątrz</w:t>
      </w:r>
      <w:r w:rsidRPr="005143D2">
        <w:rPr>
          <w:rFonts w:ascii="Tahoma" w:hAnsi="Tahoma"/>
          <w:bCs w:val="0"/>
          <w:szCs w:val="18"/>
        </w:rPr>
        <w:t>, ram, świetlików wewnątrz i na zewnątrz, parapetów wewnętrznych i zewnętrznych oraz żaluzji</w:t>
      </w:r>
      <w:r w:rsidR="00A01B36" w:rsidRPr="005143D2">
        <w:rPr>
          <w:rFonts w:ascii="Tahoma" w:hAnsi="Tahoma"/>
          <w:bCs w:val="0"/>
          <w:szCs w:val="18"/>
        </w:rPr>
        <w:t>/rolet</w:t>
      </w:r>
      <w:r w:rsidRPr="005143D2">
        <w:rPr>
          <w:rFonts w:ascii="Tahoma" w:hAnsi="Tahoma"/>
          <w:bCs w:val="0"/>
          <w:szCs w:val="18"/>
        </w:rPr>
        <w:t xml:space="preserve"> wewnętrznych</w:t>
      </w:r>
      <w:r w:rsidR="00A01B36" w:rsidRPr="005143D2">
        <w:rPr>
          <w:rFonts w:ascii="Tahoma" w:hAnsi="Tahoma"/>
          <w:bCs w:val="0"/>
          <w:szCs w:val="18"/>
        </w:rPr>
        <w:t xml:space="preserve"> i zewnętrznych</w:t>
      </w:r>
      <w:r w:rsidRPr="005143D2">
        <w:rPr>
          <w:rFonts w:ascii="Tahoma" w:hAnsi="Tahoma"/>
          <w:bCs w:val="0"/>
          <w:szCs w:val="18"/>
        </w:rPr>
        <w:t xml:space="preserve"> ( zgodnie z przedstawionym przez Wykonawcę grafikiem, zaakceptowanym przez Zamawiającego</w:t>
      </w:r>
    </w:p>
    <w:p w:rsidR="008A170F" w:rsidRPr="005143D2" w:rsidRDefault="008A170F" w:rsidP="008A170F">
      <w:pPr>
        <w:numPr>
          <w:ilvl w:val="0"/>
          <w:numId w:val="2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Odbiór prac nastąpi na podstawie protokołu, podpisanego przez obie strony umowy.</w:t>
      </w:r>
    </w:p>
    <w:p w:rsidR="00645BB9" w:rsidRPr="005143D2" w:rsidRDefault="00645BB9" w:rsidP="008A170F">
      <w:pPr>
        <w:numPr>
          <w:ilvl w:val="0"/>
          <w:numId w:val="2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/>
          <w:bCs w:val="0"/>
          <w:szCs w:val="18"/>
        </w:rPr>
        <w:t>Budynek Główny</w:t>
      </w:r>
      <w:r w:rsidRPr="005143D2">
        <w:rPr>
          <w:rFonts w:ascii="Tahoma" w:hAnsi="Tahoma"/>
          <w:bCs w:val="0"/>
          <w:szCs w:val="18"/>
        </w:rPr>
        <w:t xml:space="preserve"> –</w:t>
      </w:r>
      <w:r w:rsidR="00C64F18" w:rsidRPr="005143D2">
        <w:rPr>
          <w:rFonts w:ascii="Tahoma" w:hAnsi="Tahoma"/>
          <w:bCs w:val="0"/>
          <w:szCs w:val="18"/>
        </w:rPr>
        <w:t xml:space="preserve"> obiekt po termomodernizacji </w:t>
      </w:r>
      <w:r w:rsidRPr="005143D2">
        <w:rPr>
          <w:rFonts w:ascii="Tahoma" w:hAnsi="Tahoma"/>
          <w:bCs w:val="0"/>
          <w:szCs w:val="18"/>
        </w:rPr>
        <w:t xml:space="preserve"> zgodnie z zaleceniami producenta fasady szklanej – </w:t>
      </w:r>
      <w:r w:rsidRPr="00754C5C">
        <w:rPr>
          <w:rFonts w:ascii="Tahoma" w:hAnsi="Tahoma"/>
          <w:bCs w:val="0"/>
          <w:szCs w:val="18"/>
        </w:rPr>
        <w:t>załącznik</w:t>
      </w:r>
      <w:r w:rsidR="001247D2" w:rsidRPr="005143D2">
        <w:rPr>
          <w:rFonts w:ascii="Tahoma" w:hAnsi="Tahoma"/>
          <w:bCs w:val="0"/>
          <w:szCs w:val="18"/>
        </w:rPr>
        <w:t xml:space="preserve"> dotyczący</w:t>
      </w:r>
      <w:r w:rsidRPr="005143D2">
        <w:rPr>
          <w:rFonts w:ascii="Tahoma" w:hAnsi="Tahoma"/>
          <w:bCs w:val="0"/>
          <w:szCs w:val="18"/>
        </w:rPr>
        <w:t xml:space="preserve"> konserwacji i czyszczenia elementów aluminiowych oraz </w:t>
      </w:r>
      <w:r w:rsidR="001247D2" w:rsidRPr="005143D2">
        <w:rPr>
          <w:rFonts w:ascii="Tahoma" w:hAnsi="Tahoma"/>
          <w:bCs w:val="0"/>
          <w:szCs w:val="18"/>
        </w:rPr>
        <w:t>czyszczenie szkła, dodatkowa usługa mycia okien wewnątrz i na zewnątrz oraz ram</w:t>
      </w:r>
      <w:r w:rsidR="00A01B36" w:rsidRPr="005143D2">
        <w:rPr>
          <w:rFonts w:ascii="Tahoma" w:hAnsi="Tahoma"/>
          <w:bCs w:val="0"/>
          <w:szCs w:val="18"/>
        </w:rPr>
        <w:t xml:space="preserve">, rolet/żaluzji </w:t>
      </w:r>
      <w:r w:rsidR="001247D2" w:rsidRPr="005143D2">
        <w:rPr>
          <w:rFonts w:ascii="Tahoma" w:hAnsi="Tahoma"/>
          <w:bCs w:val="0"/>
          <w:szCs w:val="18"/>
        </w:rPr>
        <w:t xml:space="preserve"> w okresie wiosennym po wcześniejszym uzgodnieniu terminu z przedstawicielem Zamawiającego – usługa zakończona zostanie protokołem podpisanym przez obie strony umowy.</w:t>
      </w:r>
    </w:p>
    <w:p w:rsidR="00DE4310" w:rsidRPr="005143D2" w:rsidRDefault="00DE4310" w:rsidP="00CF4536">
      <w:pPr>
        <w:spacing w:line="276" w:lineRule="auto"/>
        <w:jc w:val="both"/>
        <w:rPr>
          <w:rFonts w:ascii="Tahoma" w:hAnsi="Tahoma"/>
          <w:bCs w:val="0"/>
          <w:szCs w:val="18"/>
        </w:rPr>
      </w:pPr>
    </w:p>
    <w:p w:rsidR="00DE4310" w:rsidRPr="005143D2" w:rsidRDefault="00DE4310" w:rsidP="00DE4310">
      <w:pPr>
        <w:spacing w:line="276" w:lineRule="auto"/>
        <w:ind w:left="720"/>
        <w:jc w:val="both"/>
        <w:rPr>
          <w:rFonts w:ascii="Tahoma" w:hAnsi="Tahoma"/>
          <w:bCs w:val="0"/>
          <w:szCs w:val="18"/>
        </w:rPr>
      </w:pPr>
    </w:p>
    <w:p w:rsidR="00DE4310" w:rsidRPr="005143D2" w:rsidRDefault="00DE4310" w:rsidP="00DE4310">
      <w:pPr>
        <w:tabs>
          <w:tab w:val="num" w:pos="360"/>
        </w:tabs>
        <w:spacing w:line="276" w:lineRule="auto"/>
        <w:ind w:left="360" w:hanging="360"/>
        <w:jc w:val="both"/>
        <w:rPr>
          <w:rFonts w:ascii="Tahoma" w:hAnsi="Tahoma"/>
          <w:b/>
          <w:bCs w:val="0"/>
          <w:szCs w:val="18"/>
        </w:rPr>
      </w:pPr>
      <w:r w:rsidRPr="005143D2">
        <w:rPr>
          <w:rFonts w:ascii="Tahoma" w:hAnsi="Tahoma"/>
          <w:b/>
          <w:bCs w:val="0"/>
          <w:szCs w:val="18"/>
        </w:rPr>
        <w:t xml:space="preserve">4. </w:t>
      </w:r>
      <w:r w:rsidR="008A170F" w:rsidRPr="005143D2">
        <w:rPr>
          <w:rFonts w:ascii="Tahoma" w:hAnsi="Tahoma"/>
          <w:b/>
          <w:bCs w:val="0"/>
          <w:szCs w:val="18"/>
        </w:rPr>
        <w:t>Usługa wykonywana</w:t>
      </w:r>
      <w:r w:rsidRPr="005143D2">
        <w:rPr>
          <w:rFonts w:ascii="Tahoma" w:hAnsi="Tahoma"/>
          <w:b/>
          <w:bCs w:val="0"/>
          <w:szCs w:val="18"/>
        </w:rPr>
        <w:t xml:space="preserve"> we  wrześniu każdego roku trwania  umowy </w:t>
      </w:r>
    </w:p>
    <w:p w:rsidR="00DE4310" w:rsidRPr="005143D2" w:rsidRDefault="00DE4310" w:rsidP="00DE4310">
      <w:pPr>
        <w:spacing w:line="276" w:lineRule="auto"/>
        <w:jc w:val="both"/>
        <w:rPr>
          <w:rFonts w:ascii="Tahoma" w:hAnsi="Tahoma"/>
          <w:bCs w:val="0"/>
          <w:szCs w:val="18"/>
        </w:rPr>
      </w:pPr>
    </w:p>
    <w:p w:rsidR="00DE4310" w:rsidRPr="005143D2" w:rsidRDefault="00DE4310" w:rsidP="00DE4310">
      <w:pPr>
        <w:numPr>
          <w:ilvl w:val="0"/>
          <w:numId w:val="3"/>
        </w:numPr>
        <w:spacing w:line="276" w:lineRule="auto"/>
        <w:ind w:left="567" w:hanging="426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czyszczenie i konserwacja schodów wejściowych zewnętrznych do Uczelni i podjazdu. Usługa odebrana zostanie protokołem odbioru podpisanym przez obie strony umowy.</w:t>
      </w:r>
    </w:p>
    <w:p w:rsidR="00DE4310" w:rsidRPr="005143D2" w:rsidRDefault="00DE4310" w:rsidP="00DE4310">
      <w:pPr>
        <w:spacing w:line="276" w:lineRule="auto"/>
        <w:jc w:val="both"/>
        <w:rPr>
          <w:rFonts w:ascii="Tahoma" w:hAnsi="Tahoma"/>
          <w:bCs w:val="0"/>
          <w:szCs w:val="18"/>
        </w:rPr>
      </w:pPr>
    </w:p>
    <w:p w:rsidR="00DE4310" w:rsidRPr="005143D2" w:rsidRDefault="00DE4310" w:rsidP="00DE4310">
      <w:pPr>
        <w:spacing w:line="276" w:lineRule="auto"/>
        <w:ind w:left="567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lastRenderedPageBreak/>
        <w:t>Usługa wykonywana będzie w dni robocze w godz. popołudniowych (godz.15.00-22.00 )lub dni wolne od pracy, po uzgodnieniu dokładnego terminu z Kierownikiem Działu Administracyjno-Gospodarczego Zamawiającego.</w:t>
      </w:r>
    </w:p>
    <w:p w:rsidR="00DE4310" w:rsidRPr="005143D2" w:rsidRDefault="00DE4310" w:rsidP="00DE4310">
      <w:pPr>
        <w:spacing w:line="276" w:lineRule="auto"/>
        <w:ind w:left="142"/>
        <w:jc w:val="both"/>
        <w:rPr>
          <w:rFonts w:ascii="Tahoma" w:hAnsi="Tahoma"/>
          <w:bCs w:val="0"/>
          <w:color w:val="000000" w:themeColor="text1"/>
          <w:szCs w:val="18"/>
        </w:rPr>
      </w:pPr>
    </w:p>
    <w:p w:rsidR="007859CB" w:rsidRPr="005143D2" w:rsidRDefault="00DE4310" w:rsidP="008749CE">
      <w:pPr>
        <w:tabs>
          <w:tab w:val="num" w:pos="360"/>
        </w:tabs>
        <w:spacing w:line="276" w:lineRule="auto"/>
        <w:ind w:left="360" w:hanging="360"/>
        <w:jc w:val="both"/>
        <w:rPr>
          <w:rFonts w:ascii="Tahoma" w:hAnsi="Tahoma"/>
          <w:b/>
          <w:bCs w:val="0"/>
          <w:color w:val="000000" w:themeColor="text1"/>
          <w:szCs w:val="18"/>
        </w:rPr>
      </w:pPr>
      <w:r w:rsidRPr="005143D2">
        <w:rPr>
          <w:rFonts w:ascii="Tahoma" w:hAnsi="Tahoma"/>
          <w:b/>
          <w:bCs w:val="0"/>
          <w:color w:val="000000" w:themeColor="text1"/>
          <w:szCs w:val="18"/>
        </w:rPr>
        <w:t>5. Usługa polimeryzacji</w:t>
      </w:r>
      <w:r w:rsidR="007859CB" w:rsidRPr="005143D2">
        <w:rPr>
          <w:rFonts w:ascii="Tahoma" w:hAnsi="Tahoma"/>
          <w:b/>
          <w:bCs w:val="0"/>
          <w:color w:val="000000" w:themeColor="text1"/>
          <w:szCs w:val="18"/>
        </w:rPr>
        <w:t>/</w:t>
      </w:r>
      <w:proofErr w:type="spellStart"/>
      <w:r w:rsidR="008B44EB" w:rsidRPr="005143D2">
        <w:rPr>
          <w:rFonts w:ascii="Tahoma" w:hAnsi="Tahoma"/>
          <w:b/>
          <w:bCs w:val="0"/>
          <w:color w:val="000000" w:themeColor="text1"/>
          <w:szCs w:val="18"/>
        </w:rPr>
        <w:t>akrylowanie</w:t>
      </w:r>
      <w:proofErr w:type="spellEnd"/>
    </w:p>
    <w:p w:rsidR="00DE4310" w:rsidRPr="005143D2" w:rsidRDefault="00DE4310" w:rsidP="00DE4310">
      <w:pPr>
        <w:tabs>
          <w:tab w:val="num" w:pos="360"/>
        </w:tabs>
        <w:spacing w:line="276" w:lineRule="auto"/>
        <w:ind w:left="360" w:hanging="360"/>
        <w:jc w:val="both"/>
        <w:rPr>
          <w:rFonts w:ascii="Tahoma" w:hAnsi="Tahoma"/>
          <w:b/>
          <w:bCs w:val="0"/>
          <w:color w:val="000000" w:themeColor="text1"/>
          <w:szCs w:val="18"/>
        </w:rPr>
      </w:pPr>
    </w:p>
    <w:p w:rsidR="00DE4310" w:rsidRPr="005143D2" w:rsidRDefault="008A170F" w:rsidP="008749CE">
      <w:pPr>
        <w:numPr>
          <w:ilvl w:val="0"/>
          <w:numId w:val="7"/>
        </w:numPr>
        <w:spacing w:line="276" w:lineRule="auto"/>
        <w:ind w:left="567" w:hanging="426"/>
        <w:jc w:val="both"/>
        <w:rPr>
          <w:rFonts w:ascii="Tahoma" w:hAnsi="Tahoma"/>
          <w:bCs w:val="0"/>
          <w:color w:val="000000" w:themeColor="text1"/>
          <w:szCs w:val="18"/>
        </w:rPr>
      </w:pPr>
      <w:r w:rsidRPr="005143D2">
        <w:rPr>
          <w:rFonts w:ascii="Tahoma" w:hAnsi="Tahoma"/>
          <w:bCs w:val="0"/>
          <w:color w:val="000000" w:themeColor="text1"/>
          <w:szCs w:val="18"/>
        </w:rPr>
        <w:t>Usługa wykonywana 2 razy każdego roku trwania umowy</w:t>
      </w:r>
    </w:p>
    <w:p w:rsidR="008749CE" w:rsidRPr="005143D2" w:rsidRDefault="00DB38AE" w:rsidP="008749CE">
      <w:pPr>
        <w:spacing w:line="276" w:lineRule="auto"/>
        <w:ind w:left="567"/>
        <w:jc w:val="both"/>
        <w:rPr>
          <w:rFonts w:ascii="Tahoma" w:hAnsi="Tahoma"/>
          <w:bCs w:val="0"/>
          <w:color w:val="000000" w:themeColor="text1"/>
          <w:szCs w:val="18"/>
        </w:rPr>
      </w:pPr>
      <w:r w:rsidRPr="005143D2">
        <w:rPr>
          <w:rFonts w:ascii="Tahoma" w:hAnsi="Tahoma"/>
          <w:bCs w:val="0"/>
          <w:color w:val="000000" w:themeColor="text1"/>
          <w:szCs w:val="18"/>
        </w:rPr>
        <w:t>- I termin do 15 września</w:t>
      </w:r>
    </w:p>
    <w:p w:rsidR="008749CE" w:rsidRPr="005143D2" w:rsidRDefault="008749CE" w:rsidP="008749CE">
      <w:pPr>
        <w:spacing w:line="276" w:lineRule="auto"/>
        <w:ind w:left="567"/>
        <w:jc w:val="both"/>
        <w:rPr>
          <w:rFonts w:ascii="Tahoma" w:hAnsi="Tahoma"/>
          <w:bCs w:val="0"/>
          <w:color w:val="000000" w:themeColor="text1"/>
          <w:szCs w:val="18"/>
        </w:rPr>
      </w:pPr>
      <w:r w:rsidRPr="005143D2">
        <w:rPr>
          <w:rFonts w:ascii="Tahoma" w:hAnsi="Tahoma"/>
          <w:bCs w:val="0"/>
          <w:color w:val="000000" w:themeColor="text1"/>
          <w:szCs w:val="18"/>
        </w:rPr>
        <w:t xml:space="preserve">- II termin – przerwa semestralna – do uzgodnienia z Zamawiającym </w:t>
      </w:r>
    </w:p>
    <w:p w:rsidR="008749CE" w:rsidRPr="005143D2" w:rsidRDefault="008749CE" w:rsidP="008749CE">
      <w:pPr>
        <w:spacing w:line="276" w:lineRule="auto"/>
        <w:ind w:left="567"/>
        <w:jc w:val="both"/>
        <w:rPr>
          <w:rFonts w:ascii="Tahoma" w:hAnsi="Tahoma"/>
          <w:bCs w:val="0"/>
          <w:color w:val="000000" w:themeColor="text1"/>
          <w:szCs w:val="18"/>
        </w:rPr>
      </w:pPr>
      <w:r w:rsidRPr="005143D2">
        <w:rPr>
          <w:rFonts w:ascii="Tahoma" w:hAnsi="Tahoma"/>
          <w:bCs w:val="0"/>
          <w:color w:val="000000" w:themeColor="text1"/>
          <w:szCs w:val="18"/>
        </w:rPr>
        <w:t>Wykonawca zobowiązany jest do położenia powłoki polimerowej</w:t>
      </w:r>
      <w:r w:rsidR="002A6EC8" w:rsidRPr="005143D2">
        <w:rPr>
          <w:rFonts w:ascii="Tahoma" w:hAnsi="Tahoma"/>
          <w:bCs w:val="0"/>
          <w:color w:val="000000" w:themeColor="text1"/>
          <w:szCs w:val="18"/>
        </w:rPr>
        <w:t>/akrylowej</w:t>
      </w:r>
      <w:r w:rsidRPr="005143D2">
        <w:rPr>
          <w:rFonts w:ascii="Tahoma" w:hAnsi="Tahoma"/>
          <w:bCs w:val="0"/>
          <w:color w:val="000000" w:themeColor="text1"/>
          <w:szCs w:val="18"/>
        </w:rPr>
        <w:t xml:space="preserve"> na powierzch</w:t>
      </w:r>
      <w:r w:rsidR="002A6EC8" w:rsidRPr="005143D2">
        <w:rPr>
          <w:rFonts w:ascii="Tahoma" w:hAnsi="Tahoma"/>
          <w:bCs w:val="0"/>
          <w:color w:val="000000" w:themeColor="text1"/>
          <w:szCs w:val="18"/>
        </w:rPr>
        <w:t xml:space="preserve">niach płaskich PCV wg </w:t>
      </w:r>
      <w:r w:rsidR="002A6EC8" w:rsidRPr="00754C5C">
        <w:rPr>
          <w:rFonts w:ascii="Tahoma" w:hAnsi="Tahoma"/>
          <w:bCs w:val="0"/>
          <w:color w:val="000000" w:themeColor="text1"/>
          <w:szCs w:val="18"/>
        </w:rPr>
        <w:t>Załącznika</w:t>
      </w:r>
      <w:r w:rsidR="004B12EB" w:rsidRPr="00754C5C">
        <w:rPr>
          <w:rFonts w:ascii="Tahoma" w:hAnsi="Tahoma"/>
          <w:bCs w:val="0"/>
          <w:color w:val="000000" w:themeColor="text1"/>
          <w:szCs w:val="18"/>
        </w:rPr>
        <w:t xml:space="preserve"> </w:t>
      </w:r>
      <w:r w:rsidR="00F03540">
        <w:rPr>
          <w:rFonts w:ascii="Tahoma" w:hAnsi="Tahoma"/>
          <w:bCs w:val="0"/>
          <w:color w:val="000000" w:themeColor="text1"/>
          <w:szCs w:val="18"/>
        </w:rPr>
        <w:t>do OPZ</w:t>
      </w:r>
      <w:r w:rsidR="009C01E4" w:rsidRPr="005143D2">
        <w:rPr>
          <w:rFonts w:ascii="Tahoma" w:hAnsi="Tahoma"/>
          <w:bCs w:val="0"/>
          <w:color w:val="000000" w:themeColor="text1"/>
          <w:szCs w:val="18"/>
        </w:rPr>
        <w:t xml:space="preserve"> oraz</w:t>
      </w:r>
      <w:r w:rsidRPr="005143D2">
        <w:rPr>
          <w:rFonts w:ascii="Tahoma" w:hAnsi="Tahoma"/>
          <w:bCs w:val="0"/>
          <w:color w:val="000000" w:themeColor="text1"/>
          <w:szCs w:val="18"/>
        </w:rPr>
        <w:t xml:space="preserve"> zgodnie z załączonymi instrukcjami </w:t>
      </w:r>
      <w:r w:rsidR="00794C79" w:rsidRPr="005143D2">
        <w:rPr>
          <w:rFonts w:ascii="Tahoma" w:hAnsi="Tahoma"/>
          <w:bCs w:val="0"/>
          <w:color w:val="000000" w:themeColor="text1"/>
          <w:szCs w:val="18"/>
        </w:rPr>
        <w:t>konserwacji wykładzin.</w:t>
      </w:r>
      <w:r w:rsidR="00B007BD" w:rsidRPr="005143D2">
        <w:rPr>
          <w:rFonts w:ascii="Tahoma" w:hAnsi="Tahoma"/>
          <w:bCs w:val="0"/>
          <w:color w:val="000000" w:themeColor="text1"/>
          <w:szCs w:val="18"/>
        </w:rPr>
        <w:t xml:space="preserve"> </w:t>
      </w:r>
    </w:p>
    <w:p w:rsidR="001A546D" w:rsidRPr="005143D2" w:rsidRDefault="001A546D" w:rsidP="008749CE">
      <w:pPr>
        <w:spacing w:line="276" w:lineRule="auto"/>
        <w:ind w:left="567"/>
        <w:jc w:val="both"/>
        <w:rPr>
          <w:rFonts w:ascii="Tahoma" w:hAnsi="Tahoma"/>
          <w:bCs w:val="0"/>
          <w:color w:val="000000" w:themeColor="text1"/>
          <w:szCs w:val="18"/>
        </w:rPr>
      </w:pPr>
    </w:p>
    <w:p w:rsidR="001A546D" w:rsidRPr="005143D2" w:rsidRDefault="001A546D" w:rsidP="008749CE">
      <w:pPr>
        <w:spacing w:line="276" w:lineRule="auto"/>
        <w:ind w:left="567"/>
        <w:jc w:val="both"/>
        <w:rPr>
          <w:rFonts w:ascii="Tahoma" w:hAnsi="Tahoma"/>
          <w:bCs w:val="0"/>
          <w:color w:val="000000" w:themeColor="text1"/>
          <w:szCs w:val="18"/>
        </w:rPr>
      </w:pPr>
      <w:r w:rsidRPr="005143D2">
        <w:rPr>
          <w:rFonts w:ascii="Tahoma" w:hAnsi="Tahoma"/>
          <w:bCs w:val="0"/>
          <w:color w:val="000000" w:themeColor="text1"/>
          <w:szCs w:val="18"/>
        </w:rPr>
        <w:t>Wykonawca zobowiązany jest do przygotowania pomieszczeń w celu wykonania polimeryzacji/</w:t>
      </w:r>
      <w:proofErr w:type="spellStart"/>
      <w:r w:rsidRPr="005143D2">
        <w:rPr>
          <w:rFonts w:ascii="Tahoma" w:hAnsi="Tahoma"/>
          <w:bCs w:val="0"/>
          <w:color w:val="000000" w:themeColor="text1"/>
          <w:szCs w:val="18"/>
        </w:rPr>
        <w:t>akrylowania</w:t>
      </w:r>
      <w:proofErr w:type="spellEnd"/>
      <w:r w:rsidRPr="005143D2">
        <w:rPr>
          <w:rFonts w:ascii="Tahoma" w:hAnsi="Tahoma"/>
          <w:bCs w:val="0"/>
          <w:color w:val="000000" w:themeColor="text1"/>
          <w:szCs w:val="18"/>
        </w:rPr>
        <w:t xml:space="preserve"> (wnoszenia i wynoszenia wyposażenia pomieszczeń)</w:t>
      </w:r>
    </w:p>
    <w:p w:rsidR="00B007BD" w:rsidRPr="005143D2" w:rsidRDefault="00B007BD" w:rsidP="008749CE">
      <w:pPr>
        <w:spacing w:line="276" w:lineRule="auto"/>
        <w:ind w:left="567"/>
        <w:jc w:val="both"/>
        <w:rPr>
          <w:rFonts w:ascii="Tahoma" w:hAnsi="Tahoma"/>
          <w:bCs w:val="0"/>
          <w:color w:val="000000" w:themeColor="text1"/>
          <w:szCs w:val="18"/>
        </w:rPr>
      </w:pPr>
    </w:p>
    <w:p w:rsidR="00DE4310" w:rsidRPr="005143D2" w:rsidRDefault="00DE4310" w:rsidP="00DE4310">
      <w:pPr>
        <w:spacing w:line="276" w:lineRule="auto"/>
        <w:ind w:left="567"/>
        <w:jc w:val="both"/>
        <w:rPr>
          <w:rFonts w:ascii="Tahoma" w:hAnsi="Tahoma"/>
          <w:bCs w:val="0"/>
          <w:szCs w:val="18"/>
        </w:rPr>
      </w:pPr>
    </w:p>
    <w:p w:rsidR="00C70F43" w:rsidRPr="005143D2" w:rsidRDefault="00C70F43" w:rsidP="00C70F43">
      <w:pPr>
        <w:spacing w:line="276" w:lineRule="auto"/>
        <w:jc w:val="both"/>
        <w:rPr>
          <w:rFonts w:ascii="Tahoma" w:hAnsi="Tahoma"/>
          <w:b/>
          <w:bCs w:val="0"/>
          <w:szCs w:val="18"/>
        </w:rPr>
      </w:pPr>
      <w:r w:rsidRPr="005143D2">
        <w:rPr>
          <w:rFonts w:ascii="Tahoma" w:hAnsi="Tahoma"/>
          <w:b/>
          <w:bCs w:val="0"/>
          <w:szCs w:val="18"/>
        </w:rPr>
        <w:t xml:space="preserve">6. Czyszczenie powierzchni lastryko wokół Budynku Głównego – usługa wykonywana 2 razy w roku w okresie trwania umowy, wiosennym oraz w miesiącu wrześniu </w:t>
      </w:r>
    </w:p>
    <w:p w:rsidR="00C70F43" w:rsidRPr="005143D2" w:rsidRDefault="00C70F43" w:rsidP="00C70F43">
      <w:pPr>
        <w:spacing w:line="276" w:lineRule="auto"/>
        <w:jc w:val="both"/>
        <w:rPr>
          <w:rFonts w:ascii="Tahoma" w:hAnsi="Tahoma"/>
          <w:bCs w:val="0"/>
          <w:szCs w:val="18"/>
        </w:rPr>
      </w:pPr>
    </w:p>
    <w:p w:rsidR="00C70F43" w:rsidRPr="005143D2" w:rsidRDefault="00C70F43" w:rsidP="00C70F43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 xml:space="preserve">Czyszczenie lastryko przy użyciu myjki ciśnieniowej ze szczotką obrotową oraz detergentem o neutralnym </w:t>
      </w:r>
      <w:proofErr w:type="spellStart"/>
      <w:r w:rsidRPr="005143D2">
        <w:rPr>
          <w:rFonts w:ascii="Tahoma" w:hAnsi="Tahoma"/>
          <w:bCs w:val="0"/>
          <w:szCs w:val="18"/>
        </w:rPr>
        <w:t>ph</w:t>
      </w:r>
      <w:proofErr w:type="spellEnd"/>
      <w:r w:rsidR="00E56C7C" w:rsidRPr="005143D2">
        <w:rPr>
          <w:rFonts w:ascii="Tahoma" w:hAnsi="Tahoma"/>
          <w:bCs w:val="0"/>
          <w:szCs w:val="18"/>
        </w:rPr>
        <w:t xml:space="preserve"> – najlepiej mydło. Po umyciu i wysuszeniu posadzki każdorazowo zaimpregnować impregnatem dedykowanym do impregnacji lastryko na zewnętrz – usługa wykonywana zgodnie z instrukcją pielęgnacji posadzki </w:t>
      </w:r>
      <w:r w:rsidR="00E56C7C" w:rsidRPr="00754C5C">
        <w:rPr>
          <w:rFonts w:ascii="Tahoma" w:hAnsi="Tahoma"/>
          <w:bCs w:val="0"/>
          <w:szCs w:val="18"/>
        </w:rPr>
        <w:t xml:space="preserve">Załącznik </w:t>
      </w:r>
      <w:r w:rsidR="00F03540">
        <w:rPr>
          <w:rFonts w:ascii="Tahoma" w:hAnsi="Tahoma"/>
          <w:bCs w:val="0"/>
          <w:szCs w:val="18"/>
        </w:rPr>
        <w:t>do OPZ</w:t>
      </w:r>
    </w:p>
    <w:p w:rsidR="00C238C2" w:rsidRPr="005143D2" w:rsidRDefault="00C238C2" w:rsidP="00C70F43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Odbiór prac nastąpi na podstawie protokołu, podpisanego przez obie strony umowy.</w:t>
      </w:r>
    </w:p>
    <w:p w:rsidR="00C238C2" w:rsidRPr="005143D2" w:rsidRDefault="00C238C2" w:rsidP="00C238C2">
      <w:pPr>
        <w:spacing w:line="276" w:lineRule="auto"/>
        <w:jc w:val="both"/>
        <w:rPr>
          <w:rFonts w:ascii="Tahoma" w:hAnsi="Tahoma"/>
          <w:bCs w:val="0"/>
          <w:szCs w:val="18"/>
        </w:rPr>
      </w:pPr>
    </w:p>
    <w:p w:rsidR="00C238C2" w:rsidRPr="005143D2" w:rsidRDefault="00C238C2" w:rsidP="00C238C2">
      <w:pPr>
        <w:spacing w:line="276" w:lineRule="auto"/>
        <w:jc w:val="both"/>
        <w:rPr>
          <w:rFonts w:ascii="Tahoma" w:hAnsi="Tahoma"/>
          <w:b/>
          <w:bCs w:val="0"/>
          <w:szCs w:val="18"/>
        </w:rPr>
      </w:pPr>
      <w:r w:rsidRPr="005143D2">
        <w:rPr>
          <w:rFonts w:ascii="Tahoma" w:hAnsi="Tahoma"/>
          <w:b/>
          <w:bCs w:val="0"/>
          <w:szCs w:val="18"/>
        </w:rPr>
        <w:t>7. Czyszczenie i konserwacja podłogi typu SBR znajdującej się w siłowni Hali Sportowo – Dydaktycznej – siłownia na przyziemiu:</w:t>
      </w:r>
    </w:p>
    <w:p w:rsidR="00C238C2" w:rsidRPr="005143D2" w:rsidRDefault="00C238C2" w:rsidP="00C238C2">
      <w:pPr>
        <w:spacing w:line="276" w:lineRule="auto"/>
        <w:jc w:val="both"/>
        <w:rPr>
          <w:rFonts w:ascii="Tahoma" w:hAnsi="Tahoma"/>
          <w:bCs w:val="0"/>
          <w:szCs w:val="18"/>
        </w:rPr>
      </w:pPr>
    </w:p>
    <w:p w:rsidR="00C238C2" w:rsidRPr="005143D2" w:rsidRDefault="00C238C2" w:rsidP="00C238C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Usługa wykonywana min. 2 razy w ciągu każdego roku tr</w:t>
      </w:r>
      <w:r w:rsidR="00DB38AE" w:rsidRPr="005143D2">
        <w:rPr>
          <w:rFonts w:ascii="Tahoma" w:hAnsi="Tahoma"/>
          <w:bCs w:val="0"/>
          <w:szCs w:val="18"/>
        </w:rPr>
        <w:t>wania umowy w terminach: 1 – do 15 września, 2 – w przeprawie semestralnej ( przełom semestru zimowego – letniego) w uzgodnieniu z Zamawiającym.</w:t>
      </w:r>
    </w:p>
    <w:p w:rsidR="00C32855" w:rsidRPr="005143D2" w:rsidRDefault="00C32855" w:rsidP="00C238C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Odbiór nastąpi na podstawie protokołu, podpisanego przez obie strony umowy.</w:t>
      </w:r>
    </w:p>
    <w:p w:rsidR="00C238C2" w:rsidRPr="005143D2" w:rsidRDefault="00C32855" w:rsidP="00C238C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 xml:space="preserve">Usługa wykonywana zgodnie z instrukcja użytkowania i konserwacji będącej </w:t>
      </w:r>
      <w:r w:rsidRPr="00754C5C">
        <w:rPr>
          <w:rFonts w:ascii="Tahoma" w:hAnsi="Tahoma"/>
          <w:bCs w:val="0"/>
          <w:szCs w:val="18"/>
        </w:rPr>
        <w:t>załącznikiem</w:t>
      </w:r>
      <w:r w:rsidRPr="005143D2">
        <w:rPr>
          <w:rFonts w:ascii="Tahoma" w:hAnsi="Tahoma"/>
          <w:bCs w:val="0"/>
          <w:szCs w:val="18"/>
        </w:rPr>
        <w:t xml:space="preserve"> </w:t>
      </w:r>
      <w:r w:rsidR="00754C5C">
        <w:rPr>
          <w:rFonts w:ascii="Tahoma" w:hAnsi="Tahoma"/>
          <w:bCs w:val="0"/>
          <w:szCs w:val="18"/>
        </w:rPr>
        <w:t>do SW</w:t>
      </w:r>
      <w:r w:rsidRPr="005143D2">
        <w:rPr>
          <w:rFonts w:ascii="Tahoma" w:hAnsi="Tahoma"/>
          <w:bCs w:val="0"/>
          <w:szCs w:val="18"/>
        </w:rPr>
        <w:t>Z</w:t>
      </w:r>
    </w:p>
    <w:p w:rsidR="00C32855" w:rsidRPr="005143D2" w:rsidRDefault="00C32855" w:rsidP="00C32855">
      <w:pPr>
        <w:spacing w:line="276" w:lineRule="auto"/>
        <w:jc w:val="both"/>
        <w:rPr>
          <w:rFonts w:ascii="Tahoma" w:hAnsi="Tahoma"/>
          <w:bCs w:val="0"/>
          <w:szCs w:val="18"/>
        </w:rPr>
      </w:pPr>
    </w:p>
    <w:p w:rsidR="00C32855" w:rsidRPr="005143D2" w:rsidRDefault="00C32855" w:rsidP="00C32855">
      <w:pPr>
        <w:spacing w:line="276" w:lineRule="auto"/>
        <w:jc w:val="both"/>
        <w:rPr>
          <w:rFonts w:ascii="Tahoma" w:hAnsi="Tahoma"/>
          <w:bCs w:val="0"/>
          <w:szCs w:val="18"/>
        </w:rPr>
      </w:pPr>
    </w:p>
    <w:p w:rsidR="00DE4310" w:rsidRPr="005143D2" w:rsidRDefault="00DE4310" w:rsidP="00DE4310">
      <w:pPr>
        <w:keepNext/>
        <w:spacing w:line="276" w:lineRule="auto"/>
        <w:jc w:val="both"/>
        <w:outlineLvl w:val="0"/>
        <w:rPr>
          <w:rFonts w:ascii="Tahoma" w:hAnsi="Tahoma"/>
          <w:b/>
          <w:bCs w:val="0"/>
          <w:szCs w:val="18"/>
        </w:rPr>
      </w:pPr>
      <w:r w:rsidRPr="005143D2">
        <w:rPr>
          <w:rFonts w:ascii="Tahoma" w:hAnsi="Tahoma"/>
          <w:b/>
          <w:bCs w:val="0"/>
          <w:szCs w:val="18"/>
        </w:rPr>
        <w:t>II. Pozostałe wymagania w stosunku do Wykonawcy</w:t>
      </w:r>
    </w:p>
    <w:p w:rsidR="00DE4310" w:rsidRPr="005143D2" w:rsidRDefault="00DE4310" w:rsidP="00DE4310">
      <w:pPr>
        <w:spacing w:line="276" w:lineRule="auto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 xml:space="preserve"> </w:t>
      </w:r>
    </w:p>
    <w:p w:rsidR="00DE4310" w:rsidRPr="005143D2" w:rsidRDefault="00DE4310" w:rsidP="00DE4310">
      <w:pPr>
        <w:numPr>
          <w:ilvl w:val="0"/>
          <w:numId w:val="4"/>
        </w:numPr>
        <w:spacing w:line="276" w:lineRule="auto"/>
        <w:ind w:left="567" w:hanging="567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 xml:space="preserve">usługi codzienne mogą być wykonywane wyłącznie przez osoby wykazane w spisie osób dostarczonym przez Wykonawcę i na bieżąco aktualizowanym. Zamawiający zastrzega sobie </w:t>
      </w:r>
      <w:r w:rsidR="009C01E4" w:rsidRPr="005143D2">
        <w:rPr>
          <w:rFonts w:ascii="Tahoma" w:hAnsi="Tahoma"/>
          <w:bCs w:val="0"/>
          <w:szCs w:val="18"/>
        </w:rPr>
        <w:t>minimalną ilość pracowników - 2</w:t>
      </w:r>
      <w:r w:rsidR="009C01E4" w:rsidRPr="005143D2">
        <w:rPr>
          <w:rFonts w:ascii="Tahoma" w:hAnsi="Tahoma"/>
          <w:bCs w:val="0"/>
          <w:color w:val="000000" w:themeColor="text1"/>
          <w:szCs w:val="18"/>
        </w:rPr>
        <w:t>5</w:t>
      </w:r>
      <w:r w:rsidRPr="005143D2">
        <w:rPr>
          <w:rFonts w:ascii="Tahoma" w:hAnsi="Tahoma"/>
          <w:bCs w:val="0"/>
          <w:szCs w:val="18"/>
        </w:rPr>
        <w:t xml:space="preserve"> osób legitymujących się świadectwami pracy na podobnych stanowiskach posiadających odpowiednie kwalifikacje do wykonania usługi w sposób należyt</w:t>
      </w:r>
      <w:r w:rsidR="00DB38AE" w:rsidRPr="005143D2">
        <w:rPr>
          <w:rFonts w:ascii="Tahoma" w:hAnsi="Tahoma"/>
          <w:bCs w:val="0"/>
          <w:szCs w:val="18"/>
        </w:rPr>
        <w:t>y, w pełni sprawnych fizycznie, do liczby tej nie wlicza się osób nadzorujących, koordynujących.</w:t>
      </w:r>
    </w:p>
    <w:p w:rsidR="00DE4310" w:rsidRPr="005143D2" w:rsidRDefault="00DE4310" w:rsidP="00DE4310">
      <w:pPr>
        <w:numPr>
          <w:ilvl w:val="0"/>
          <w:numId w:val="4"/>
        </w:numPr>
        <w:spacing w:line="276" w:lineRule="auto"/>
        <w:ind w:left="567" w:hanging="567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Wykonawca musi dysponować odpowiednim sprzętem oraz środkami potrzebnymi do wykonania usługi utrzymania czystości w powierzonych obiektach</w:t>
      </w:r>
      <w:r w:rsidR="00F12FE7" w:rsidRPr="005143D2">
        <w:rPr>
          <w:rFonts w:ascii="Tahoma" w:hAnsi="Tahoma"/>
          <w:bCs w:val="0"/>
          <w:szCs w:val="18"/>
        </w:rPr>
        <w:t xml:space="preserve"> (oraz zgodnie z załączonymi in</w:t>
      </w:r>
      <w:r w:rsidR="001A546D" w:rsidRPr="005143D2">
        <w:rPr>
          <w:rFonts w:ascii="Tahoma" w:hAnsi="Tahoma"/>
          <w:bCs w:val="0"/>
          <w:szCs w:val="18"/>
        </w:rPr>
        <w:t>strukcjami konserwacji powierzchni</w:t>
      </w:r>
      <w:r w:rsidR="00F12FE7" w:rsidRPr="005143D2">
        <w:rPr>
          <w:rFonts w:ascii="Tahoma" w:hAnsi="Tahoma"/>
          <w:bCs w:val="0"/>
          <w:szCs w:val="18"/>
        </w:rPr>
        <w:t xml:space="preserve"> –</w:t>
      </w:r>
      <w:r w:rsidR="004B12EB" w:rsidRPr="00754C5C">
        <w:rPr>
          <w:rFonts w:ascii="Tahoma" w:hAnsi="Tahoma"/>
          <w:bCs w:val="0"/>
          <w:szCs w:val="18"/>
        </w:rPr>
        <w:t xml:space="preserve"> załącznik </w:t>
      </w:r>
      <w:r w:rsidR="00F03540">
        <w:rPr>
          <w:rFonts w:ascii="Tahoma" w:hAnsi="Tahoma"/>
          <w:bCs w:val="0"/>
          <w:szCs w:val="18"/>
        </w:rPr>
        <w:t>do OPZ</w:t>
      </w:r>
      <w:r w:rsidR="00F12FE7" w:rsidRPr="005143D2">
        <w:rPr>
          <w:rFonts w:ascii="Tahoma" w:hAnsi="Tahoma"/>
          <w:bCs w:val="0"/>
          <w:szCs w:val="18"/>
        </w:rPr>
        <w:t>)</w:t>
      </w:r>
      <w:r w:rsidRPr="005143D2">
        <w:rPr>
          <w:rFonts w:ascii="Tahoma" w:hAnsi="Tahoma"/>
          <w:bCs w:val="0"/>
          <w:szCs w:val="18"/>
        </w:rPr>
        <w:t>, w związku z czym Wykonawca zobowiązany jest dostarczyć w dniu podpisania umowy Wykaz środków czystości oraz sprzętu, które będą zastosowane przy realizacji zamówienia - zał. nr 3 do umowy</w:t>
      </w:r>
    </w:p>
    <w:p w:rsidR="00DE4310" w:rsidRPr="005143D2" w:rsidRDefault="00DE4310" w:rsidP="00DE4310">
      <w:pPr>
        <w:numPr>
          <w:ilvl w:val="0"/>
          <w:numId w:val="4"/>
        </w:numPr>
        <w:spacing w:line="276" w:lineRule="auto"/>
        <w:ind w:left="567" w:hanging="567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Nadzorowaniem wstępu do obiektu i wydawaniem kluczy z portierni zajmuje się pracownik ochrony.</w:t>
      </w:r>
    </w:p>
    <w:p w:rsidR="00DE4310" w:rsidRPr="005143D2" w:rsidRDefault="00DE4310" w:rsidP="00DE4310">
      <w:pPr>
        <w:numPr>
          <w:ilvl w:val="0"/>
          <w:numId w:val="4"/>
        </w:numPr>
        <w:spacing w:line="276" w:lineRule="auto"/>
        <w:ind w:left="567" w:hanging="567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Każdorazowo po zakończeniu wykonania usługi klucze</w:t>
      </w:r>
      <w:r w:rsidR="00A9443B" w:rsidRPr="005143D2">
        <w:rPr>
          <w:rFonts w:ascii="Tahoma" w:hAnsi="Tahoma"/>
          <w:bCs w:val="0"/>
          <w:szCs w:val="18"/>
        </w:rPr>
        <w:t xml:space="preserve"> ( oraz karty dostępu )</w:t>
      </w:r>
      <w:r w:rsidRPr="005143D2">
        <w:rPr>
          <w:rFonts w:ascii="Tahoma" w:hAnsi="Tahoma"/>
          <w:bCs w:val="0"/>
          <w:szCs w:val="18"/>
        </w:rPr>
        <w:t xml:space="preserve"> należy zdać w portierni</w:t>
      </w:r>
    </w:p>
    <w:p w:rsidR="00DE4310" w:rsidRPr="005143D2" w:rsidRDefault="00DE4310" w:rsidP="00DE4310">
      <w:pPr>
        <w:numPr>
          <w:ilvl w:val="0"/>
          <w:numId w:val="4"/>
        </w:numPr>
        <w:spacing w:line="276" w:lineRule="auto"/>
        <w:ind w:left="567" w:hanging="567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Pomieszczenia należy zamykać zgodnie z wymogami Zamawiającego</w:t>
      </w:r>
    </w:p>
    <w:p w:rsidR="00DE4310" w:rsidRPr="005143D2" w:rsidRDefault="00DE4310" w:rsidP="00DE4310">
      <w:pPr>
        <w:numPr>
          <w:ilvl w:val="0"/>
          <w:numId w:val="4"/>
        </w:numPr>
        <w:spacing w:line="276" w:lineRule="auto"/>
        <w:ind w:left="567" w:hanging="567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Dokładny czas i kolejność wykonywania usług mycia okien, prania wykładziny i konserwacji schodów zewnętrznych - w ramach terminów określonych w zleceniu należy uzgodnić z Kierownikiem Działu Administracyjno-Gospodarczego lub osobą przez niego upoważnion</w:t>
      </w:r>
      <w:r w:rsidR="002404E2" w:rsidRPr="005143D2">
        <w:rPr>
          <w:rFonts w:ascii="Tahoma" w:hAnsi="Tahoma"/>
          <w:bCs w:val="0"/>
          <w:szCs w:val="18"/>
        </w:rPr>
        <w:t>ą</w:t>
      </w:r>
      <w:r w:rsidRPr="005143D2">
        <w:rPr>
          <w:rFonts w:ascii="Tahoma" w:hAnsi="Tahoma"/>
          <w:bCs w:val="0"/>
          <w:szCs w:val="18"/>
        </w:rPr>
        <w:t>.</w:t>
      </w:r>
    </w:p>
    <w:p w:rsidR="00DE4310" w:rsidRPr="005143D2" w:rsidRDefault="00DE4310" w:rsidP="00DE4310">
      <w:pPr>
        <w:numPr>
          <w:ilvl w:val="0"/>
          <w:numId w:val="4"/>
        </w:numPr>
        <w:spacing w:line="276" w:lineRule="auto"/>
        <w:ind w:left="567" w:hanging="567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Pracownicy Wykonawcy zobowiązani są do :</w:t>
      </w:r>
    </w:p>
    <w:p w:rsidR="00DE4310" w:rsidRPr="005143D2" w:rsidRDefault="00DE4310" w:rsidP="00DE4310">
      <w:pPr>
        <w:spacing w:line="276" w:lineRule="auto"/>
        <w:ind w:left="567" w:hanging="283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lastRenderedPageBreak/>
        <w:t xml:space="preserve">a ) informowania pracowników w portierni o usterkach wymagających napraw , których Wykonawca nie jest w stanie usunąć (niedrożne rury, wyrwane kontakty, przepalone żarówki </w:t>
      </w:r>
      <w:r w:rsidR="002404E2" w:rsidRPr="005143D2">
        <w:rPr>
          <w:rFonts w:ascii="Tahoma" w:hAnsi="Tahoma"/>
          <w:bCs w:val="0"/>
          <w:szCs w:val="18"/>
        </w:rPr>
        <w:t>itp.</w:t>
      </w:r>
      <w:r w:rsidR="001A546D" w:rsidRPr="005143D2">
        <w:rPr>
          <w:rFonts w:ascii="Tahoma" w:hAnsi="Tahoma"/>
          <w:bCs w:val="0"/>
          <w:szCs w:val="18"/>
        </w:rPr>
        <w:t>), oraz otwierania</w:t>
      </w:r>
      <w:r w:rsidRPr="005143D2">
        <w:rPr>
          <w:rFonts w:ascii="Tahoma" w:hAnsi="Tahoma"/>
          <w:bCs w:val="0"/>
          <w:szCs w:val="18"/>
        </w:rPr>
        <w:t xml:space="preserve"> tylko tego pomieszczenia , które jest aktualnie sprzątane,</w:t>
      </w:r>
    </w:p>
    <w:p w:rsidR="00DE4310" w:rsidRPr="005143D2" w:rsidRDefault="00DE4310" w:rsidP="00DE4310">
      <w:pPr>
        <w:spacing w:line="276" w:lineRule="auto"/>
        <w:ind w:left="567" w:hanging="283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b) przestrzegania zasady nie pozostawiania kluczy od sprzątanych pomieszczeń w zamkach, na parapetach, krzesłach</w:t>
      </w:r>
      <w:r w:rsidR="001A546D" w:rsidRPr="005143D2">
        <w:rPr>
          <w:rFonts w:ascii="Tahoma" w:hAnsi="Tahoma"/>
          <w:bCs w:val="0"/>
          <w:szCs w:val="18"/>
        </w:rPr>
        <w:t xml:space="preserve"> itp.</w:t>
      </w:r>
    </w:p>
    <w:p w:rsidR="00DE4310" w:rsidRPr="005143D2" w:rsidRDefault="00DE4310" w:rsidP="00DE4310">
      <w:pPr>
        <w:spacing w:line="276" w:lineRule="auto"/>
        <w:ind w:left="567" w:hanging="283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c)  przestrzegania  instrukcji używanego sprzętu elektrycznego,</w:t>
      </w:r>
    </w:p>
    <w:p w:rsidR="00DE4310" w:rsidRPr="005143D2" w:rsidRDefault="00DE4310" w:rsidP="00DE4310">
      <w:pPr>
        <w:spacing w:line="276" w:lineRule="auto"/>
        <w:ind w:left="567" w:hanging="283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d)  przestrzegania bezpieczeństwa i higieny pracy,</w:t>
      </w:r>
    </w:p>
    <w:p w:rsidR="00DE4310" w:rsidRPr="005143D2" w:rsidRDefault="00DE4310" w:rsidP="00DE4310">
      <w:pPr>
        <w:spacing w:line="276" w:lineRule="auto"/>
        <w:ind w:left="567" w:hanging="283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e)  przestrzeganie przepisów przeciwpożarowych,</w:t>
      </w:r>
    </w:p>
    <w:p w:rsidR="00DE4310" w:rsidRPr="005143D2" w:rsidRDefault="00DE4310" w:rsidP="00DE4310">
      <w:pPr>
        <w:spacing w:line="276" w:lineRule="auto"/>
        <w:ind w:left="567" w:hanging="283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 xml:space="preserve">f) </w:t>
      </w:r>
      <w:r w:rsidRPr="005143D2">
        <w:rPr>
          <w:rFonts w:ascii="Tahoma" w:hAnsi="Tahoma"/>
          <w:bCs w:val="0"/>
          <w:szCs w:val="18"/>
        </w:rPr>
        <w:tab/>
        <w:t>po ukończeniu sprzątania pomieszczeń</w:t>
      </w:r>
      <w:r w:rsidR="001A546D" w:rsidRPr="005143D2">
        <w:rPr>
          <w:rFonts w:ascii="Tahoma" w:hAnsi="Tahoma"/>
          <w:bCs w:val="0"/>
          <w:szCs w:val="18"/>
        </w:rPr>
        <w:t>,</w:t>
      </w:r>
      <w:r w:rsidRPr="005143D2">
        <w:rPr>
          <w:rFonts w:ascii="Tahoma" w:hAnsi="Tahoma"/>
          <w:bCs w:val="0"/>
          <w:szCs w:val="18"/>
        </w:rPr>
        <w:t xml:space="preserve"> dopilnowania zamknięcia okien, kranów, wygaszania świateł, zamknięcia pomieszczeń zgodnie z wymogiem i oddania kluczy do portierni,</w:t>
      </w:r>
    </w:p>
    <w:p w:rsidR="00DE4310" w:rsidRPr="005143D2" w:rsidRDefault="00DE4310" w:rsidP="00DE4310">
      <w:pPr>
        <w:spacing w:line="276" w:lineRule="auto"/>
        <w:ind w:left="567" w:hanging="283"/>
        <w:jc w:val="both"/>
        <w:rPr>
          <w:rFonts w:ascii="Tahoma" w:hAnsi="Tahoma"/>
          <w:bCs w:val="0"/>
          <w:iCs/>
          <w:szCs w:val="18"/>
        </w:rPr>
      </w:pPr>
      <w:r w:rsidRPr="005143D2">
        <w:rPr>
          <w:rFonts w:ascii="Tahoma" w:hAnsi="Tahoma"/>
          <w:bCs w:val="0"/>
          <w:szCs w:val="18"/>
        </w:rPr>
        <w:t xml:space="preserve">g) </w:t>
      </w:r>
      <w:r w:rsidRPr="005143D2">
        <w:rPr>
          <w:rFonts w:ascii="Tahoma" w:hAnsi="Tahoma"/>
          <w:bCs w:val="0"/>
          <w:iCs/>
          <w:szCs w:val="18"/>
        </w:rPr>
        <w:t>usługa wykonywana będzie przy użyciu sprzętu i środków czystości Wykonawcy.</w:t>
      </w:r>
    </w:p>
    <w:p w:rsidR="00DE4310" w:rsidRPr="005143D2" w:rsidRDefault="00DE4310" w:rsidP="00DE4310">
      <w:pPr>
        <w:spacing w:line="276" w:lineRule="auto"/>
        <w:ind w:left="567" w:hanging="283"/>
        <w:jc w:val="both"/>
        <w:rPr>
          <w:rFonts w:ascii="Tahoma" w:hAnsi="Tahoma"/>
          <w:bCs w:val="0"/>
          <w:iCs/>
          <w:szCs w:val="18"/>
        </w:rPr>
      </w:pPr>
      <w:r w:rsidRPr="005143D2">
        <w:rPr>
          <w:rFonts w:ascii="Tahoma" w:hAnsi="Tahoma"/>
          <w:bCs w:val="0"/>
          <w:iCs/>
          <w:szCs w:val="18"/>
        </w:rPr>
        <w:t>h) zakres kompleksowego sprzątania obejmuje dostarczenie mydła w płynie/pianie, ręczników papierowych oraz papieru toaletowego.</w:t>
      </w:r>
    </w:p>
    <w:p w:rsidR="00DE4310" w:rsidRPr="005143D2" w:rsidRDefault="00DE4310" w:rsidP="00DE4310">
      <w:pPr>
        <w:numPr>
          <w:ilvl w:val="0"/>
          <w:numId w:val="4"/>
        </w:numPr>
        <w:spacing w:line="276" w:lineRule="auto"/>
        <w:ind w:left="567" w:hanging="567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 xml:space="preserve">Środki czystości winny być dopuszczone do stosowania w pomieszczeniach zamkniętych </w:t>
      </w:r>
      <w:r w:rsidRPr="005143D2">
        <w:rPr>
          <w:rFonts w:ascii="Tahoma" w:hAnsi="Tahoma"/>
          <w:bCs w:val="0"/>
          <w:szCs w:val="18"/>
        </w:rPr>
        <w:br/>
        <w:t xml:space="preserve">i </w:t>
      </w:r>
      <w:r w:rsidRPr="005143D2">
        <w:rPr>
          <w:rFonts w:ascii="Tahoma" w:hAnsi="Tahoma"/>
          <w:b/>
          <w:bCs w:val="0"/>
          <w:szCs w:val="18"/>
        </w:rPr>
        <w:t xml:space="preserve">odpowiednie do zaleceń producenta danej nawierzchni. </w:t>
      </w:r>
      <w:r w:rsidRPr="005143D2">
        <w:rPr>
          <w:rFonts w:ascii="Tahoma" w:hAnsi="Tahoma"/>
          <w:bCs w:val="0"/>
          <w:szCs w:val="18"/>
        </w:rPr>
        <w:t xml:space="preserve"> Zamawiający zastrzega sobie możliwość wglądu do atestów na  stosowane środki czystości.</w:t>
      </w:r>
    </w:p>
    <w:p w:rsidR="00DE4310" w:rsidRPr="005143D2" w:rsidRDefault="00DE4310" w:rsidP="00DE4310">
      <w:pPr>
        <w:numPr>
          <w:ilvl w:val="0"/>
          <w:numId w:val="4"/>
        </w:numPr>
        <w:spacing w:line="276" w:lineRule="auto"/>
        <w:ind w:left="567" w:hanging="567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bCs w:val="0"/>
          <w:szCs w:val="18"/>
        </w:rPr>
        <w:t>Raz w tygodniu wykonawca zobowiązany jest do kont</w:t>
      </w:r>
      <w:r w:rsidR="001A546D" w:rsidRPr="005143D2">
        <w:rPr>
          <w:rFonts w:ascii="Tahoma" w:hAnsi="Tahoma"/>
          <w:bCs w:val="0"/>
          <w:szCs w:val="18"/>
        </w:rPr>
        <w:t>aktu z Zamawiającym</w:t>
      </w:r>
      <w:r w:rsidRPr="005143D2">
        <w:rPr>
          <w:rFonts w:ascii="Tahoma" w:hAnsi="Tahoma"/>
          <w:bCs w:val="0"/>
          <w:szCs w:val="18"/>
        </w:rPr>
        <w:t xml:space="preserve"> w celu wymiany spostrzeżeń dotycząc</w:t>
      </w:r>
      <w:r w:rsidR="001A546D" w:rsidRPr="005143D2">
        <w:rPr>
          <w:rFonts w:ascii="Tahoma" w:hAnsi="Tahoma"/>
          <w:bCs w:val="0"/>
          <w:szCs w:val="18"/>
        </w:rPr>
        <w:t>ych wykonania przedmiotu umowy, lub na każde wezwania.</w:t>
      </w:r>
    </w:p>
    <w:p w:rsidR="00DE4310" w:rsidRPr="005143D2" w:rsidRDefault="00DE4310" w:rsidP="00DE4310">
      <w:pPr>
        <w:rPr>
          <w:rFonts w:ascii="Tahoma" w:hAnsi="Tahoma"/>
          <w:szCs w:val="18"/>
        </w:rPr>
      </w:pPr>
    </w:p>
    <w:p w:rsidR="00DE4310" w:rsidRPr="005143D2" w:rsidRDefault="00DE4310" w:rsidP="00F65342">
      <w:pPr>
        <w:numPr>
          <w:ilvl w:val="0"/>
          <w:numId w:val="8"/>
        </w:numPr>
        <w:rPr>
          <w:rFonts w:ascii="Tahoma" w:hAnsi="Tahoma"/>
          <w:b/>
          <w:szCs w:val="18"/>
        </w:rPr>
      </w:pPr>
      <w:r w:rsidRPr="005143D2">
        <w:rPr>
          <w:rFonts w:ascii="Tahoma" w:hAnsi="Tahoma"/>
          <w:b/>
          <w:szCs w:val="18"/>
        </w:rPr>
        <w:t>Obowiązki osób sprzątających.</w:t>
      </w:r>
    </w:p>
    <w:p w:rsidR="00DE4310" w:rsidRPr="005143D2" w:rsidRDefault="00DE4310" w:rsidP="00DE4310">
      <w:pPr>
        <w:ind w:left="360"/>
        <w:rPr>
          <w:rFonts w:ascii="Tahoma" w:hAnsi="Tahoma"/>
          <w:szCs w:val="18"/>
        </w:rPr>
      </w:pPr>
      <w:r w:rsidRPr="005143D2">
        <w:rPr>
          <w:rFonts w:ascii="Tahoma" w:hAnsi="Tahoma"/>
          <w:szCs w:val="18"/>
        </w:rPr>
        <w:t>Osoba sprzątająca zobowiązana jest w szczególności:</w:t>
      </w:r>
    </w:p>
    <w:p w:rsidR="00DE4310" w:rsidRPr="005143D2" w:rsidRDefault="00DE4310" w:rsidP="00DE4310">
      <w:pPr>
        <w:ind w:left="360"/>
        <w:rPr>
          <w:rFonts w:ascii="Tahoma" w:hAnsi="Tahoma"/>
          <w:szCs w:val="18"/>
        </w:rPr>
      </w:pPr>
    </w:p>
    <w:p w:rsidR="00DE4310" w:rsidRPr="005143D2" w:rsidRDefault="00DE4310" w:rsidP="00DE4310">
      <w:pPr>
        <w:numPr>
          <w:ilvl w:val="3"/>
          <w:numId w:val="5"/>
        </w:numPr>
        <w:rPr>
          <w:rFonts w:ascii="Tahoma" w:hAnsi="Tahoma"/>
          <w:szCs w:val="18"/>
        </w:rPr>
      </w:pPr>
      <w:r w:rsidRPr="005143D2">
        <w:rPr>
          <w:rFonts w:ascii="Tahoma" w:hAnsi="Tahoma"/>
          <w:szCs w:val="18"/>
        </w:rPr>
        <w:t xml:space="preserve">Wpisać fakt swojego przybycia do pracy i pobrania kluczy w książce wejścia/wyjścia </w:t>
      </w:r>
    </w:p>
    <w:p w:rsidR="00DE4310" w:rsidRPr="005143D2" w:rsidRDefault="00DE4310" w:rsidP="00F9260B">
      <w:pPr>
        <w:numPr>
          <w:ilvl w:val="3"/>
          <w:numId w:val="5"/>
        </w:numPr>
        <w:rPr>
          <w:rFonts w:ascii="Tahoma" w:hAnsi="Tahoma"/>
          <w:szCs w:val="18"/>
        </w:rPr>
        <w:sectPr w:rsidR="00DE4310" w:rsidRPr="005143D2" w:rsidSect="00F0354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143D2">
        <w:rPr>
          <w:rFonts w:ascii="Tahoma" w:hAnsi="Tahoma"/>
          <w:szCs w:val="18"/>
        </w:rPr>
        <w:t>Odnotować w książce Zamawiającego numerów pomieszczenia, które sprzątała. Książki pozostawione będą na portierniach w obiektach.</w:t>
      </w:r>
    </w:p>
    <w:p w:rsidR="00DE4310" w:rsidRPr="005143D2" w:rsidRDefault="00DE4310">
      <w:pPr>
        <w:rPr>
          <w:rFonts w:ascii="Tahoma" w:hAnsi="Tahoma"/>
          <w:szCs w:val="18"/>
        </w:rPr>
      </w:pPr>
    </w:p>
    <w:p w:rsidR="00DE4310" w:rsidRPr="005143D2" w:rsidRDefault="004B12EB" w:rsidP="00DE4310">
      <w:pPr>
        <w:spacing w:line="360" w:lineRule="auto"/>
        <w:rPr>
          <w:rFonts w:ascii="Tahoma" w:hAnsi="Tahoma"/>
          <w:b/>
          <w:szCs w:val="18"/>
        </w:rPr>
      </w:pPr>
      <w:r w:rsidRPr="00754C5C">
        <w:rPr>
          <w:rFonts w:ascii="Tahoma" w:hAnsi="Tahoma"/>
          <w:b/>
          <w:szCs w:val="18"/>
        </w:rPr>
        <w:t xml:space="preserve">Załącznik nr </w:t>
      </w:r>
      <w:r w:rsidRPr="005143D2">
        <w:rPr>
          <w:rFonts w:ascii="Tahoma" w:hAnsi="Tahoma"/>
          <w:b/>
          <w:szCs w:val="18"/>
        </w:rPr>
        <w:t xml:space="preserve"> </w:t>
      </w:r>
      <w:r w:rsidR="00754C5C">
        <w:rPr>
          <w:rFonts w:ascii="Tahoma" w:hAnsi="Tahoma"/>
          <w:b/>
          <w:szCs w:val="18"/>
        </w:rPr>
        <w:t>5.1a do SWZ - Załącznik nr 1</w:t>
      </w:r>
      <w:r w:rsidR="00DE4310" w:rsidRPr="005143D2">
        <w:rPr>
          <w:rFonts w:ascii="Tahoma" w:hAnsi="Tahoma"/>
          <w:b/>
          <w:szCs w:val="18"/>
        </w:rPr>
        <w:t xml:space="preserve">  do opisu przedmiotu zamówienia</w:t>
      </w:r>
    </w:p>
    <w:tbl>
      <w:tblPr>
        <w:tblpPr w:leftFromText="141" w:rightFromText="141" w:vertAnchor="text" w:horzAnchor="margin" w:tblpY="506"/>
        <w:tblW w:w="15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4"/>
        <w:gridCol w:w="1170"/>
        <w:gridCol w:w="1419"/>
        <w:gridCol w:w="1216"/>
        <w:gridCol w:w="1101"/>
        <w:gridCol w:w="1337"/>
        <w:gridCol w:w="1137"/>
        <w:gridCol w:w="1054"/>
        <w:gridCol w:w="255"/>
        <w:gridCol w:w="1236"/>
        <w:gridCol w:w="1236"/>
        <w:gridCol w:w="325"/>
        <w:gridCol w:w="948"/>
        <w:gridCol w:w="1227"/>
      </w:tblGrid>
      <w:tr w:rsidR="00DE4310" w:rsidRPr="004D7F38" w:rsidTr="00AC4C2B">
        <w:trPr>
          <w:trHeight w:val="199"/>
        </w:trPr>
        <w:tc>
          <w:tcPr>
            <w:tcW w:w="15755" w:type="dxa"/>
            <w:gridSpan w:val="14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Tabela nr 1: Budynek Główny Królowej Jadwigi</w:t>
            </w:r>
          </w:p>
        </w:tc>
      </w:tr>
      <w:tr w:rsidR="00DE4310" w:rsidRPr="004D7F38" w:rsidTr="00DE4310">
        <w:trPr>
          <w:trHeight w:val="212"/>
        </w:trPr>
        <w:tc>
          <w:tcPr>
            <w:tcW w:w="2094" w:type="dxa"/>
            <w:vMerge w:val="restart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Rodzaj pomieszczenia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Powierzchnia w m2</w:t>
            </w:r>
          </w:p>
        </w:tc>
        <w:tc>
          <w:tcPr>
            <w:tcW w:w="11072" w:type="dxa"/>
            <w:gridSpan w:val="11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Rodzaj podłoża</w:t>
            </w:r>
          </w:p>
        </w:tc>
      </w:tr>
      <w:tr w:rsidR="00DE4310" w:rsidRPr="004D7F38" w:rsidTr="00DE4310">
        <w:trPr>
          <w:trHeight w:val="861"/>
        </w:trPr>
        <w:tc>
          <w:tcPr>
            <w:tcW w:w="2094" w:type="dxa"/>
            <w:vMerge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dywanowa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parkiet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Płytki ceramiczne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panele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marmur</w:t>
            </w:r>
          </w:p>
        </w:tc>
        <w:tc>
          <w:tcPr>
            <w:tcW w:w="1491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piaskowiec</w:t>
            </w: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Wykładzina PCV</w:t>
            </w:r>
          </w:p>
        </w:tc>
        <w:tc>
          <w:tcPr>
            <w:tcW w:w="2175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inne</w:t>
            </w:r>
          </w:p>
        </w:tc>
      </w:tr>
      <w:tr w:rsidR="00DE4310" w:rsidRPr="004D7F38" w:rsidTr="00DE4310">
        <w:trPr>
          <w:trHeight w:val="288"/>
        </w:trPr>
        <w:tc>
          <w:tcPr>
            <w:tcW w:w="2094" w:type="dxa"/>
            <w:shd w:val="clear" w:color="auto" w:fill="auto"/>
            <w:vAlign w:val="center"/>
          </w:tcPr>
          <w:p w:rsidR="00DE4310" w:rsidRPr="004D7F38" w:rsidRDefault="00DE4310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biurowe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2011,15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890,20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65,15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376,43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91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679,37</w:t>
            </w:r>
          </w:p>
        </w:tc>
        <w:tc>
          <w:tcPr>
            <w:tcW w:w="2175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DE4310" w:rsidRPr="004D7F38" w:rsidTr="00DE4310">
        <w:trPr>
          <w:trHeight w:val="199"/>
        </w:trPr>
        <w:tc>
          <w:tcPr>
            <w:tcW w:w="2094" w:type="dxa"/>
            <w:shd w:val="clear" w:color="auto" w:fill="auto"/>
            <w:vAlign w:val="center"/>
          </w:tcPr>
          <w:p w:rsidR="00DE4310" w:rsidRPr="004D7F38" w:rsidRDefault="00DE4310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socjalne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42,18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32,83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91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9,35</w:t>
            </w:r>
          </w:p>
        </w:tc>
        <w:tc>
          <w:tcPr>
            <w:tcW w:w="2175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DE4310" w:rsidRPr="004D7F38" w:rsidTr="00DE4310">
        <w:trPr>
          <w:trHeight w:val="199"/>
        </w:trPr>
        <w:tc>
          <w:tcPr>
            <w:tcW w:w="2094" w:type="dxa"/>
            <w:shd w:val="clear" w:color="auto" w:fill="auto"/>
            <w:vAlign w:val="center"/>
          </w:tcPr>
          <w:p w:rsidR="00DE4310" w:rsidRPr="004D7F38" w:rsidRDefault="00DE4310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szatnie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131,78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74,11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91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57,67</w:t>
            </w:r>
          </w:p>
        </w:tc>
        <w:tc>
          <w:tcPr>
            <w:tcW w:w="2175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DE4310" w:rsidRPr="004D7F38" w:rsidTr="00DE4310">
        <w:trPr>
          <w:trHeight w:val="212"/>
        </w:trPr>
        <w:tc>
          <w:tcPr>
            <w:tcW w:w="2094" w:type="dxa"/>
            <w:shd w:val="clear" w:color="auto" w:fill="auto"/>
            <w:vAlign w:val="center"/>
          </w:tcPr>
          <w:p w:rsidR="00DE4310" w:rsidRPr="004D7F38" w:rsidRDefault="00DE4310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korytarze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784,30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59,11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DE4310" w:rsidRPr="004D7F38" w:rsidRDefault="003C2436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>
              <w:rPr>
                <w:rFonts w:ascii="Tahoma" w:hAnsi="Tahoma"/>
                <w:bCs w:val="0"/>
                <w:sz w:val="16"/>
                <w:szCs w:val="16"/>
              </w:rPr>
              <w:t>4</w:t>
            </w:r>
            <w:r w:rsidR="00DE4310" w:rsidRPr="004D7F38">
              <w:rPr>
                <w:rFonts w:ascii="Tahoma" w:hAnsi="Tahoma"/>
                <w:bCs w:val="0"/>
                <w:sz w:val="16"/>
                <w:szCs w:val="16"/>
              </w:rPr>
              <w:t>18,64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91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DE4310" w:rsidRPr="004D7F38" w:rsidRDefault="003C2436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>
              <w:rPr>
                <w:rFonts w:ascii="Tahoma" w:hAnsi="Tahoma"/>
                <w:bCs w:val="0"/>
                <w:sz w:val="16"/>
                <w:szCs w:val="16"/>
              </w:rPr>
              <w:t>3</w:t>
            </w:r>
            <w:r w:rsidR="00DE4310" w:rsidRPr="004D7F38">
              <w:rPr>
                <w:rFonts w:ascii="Tahoma" w:hAnsi="Tahoma"/>
                <w:bCs w:val="0"/>
                <w:sz w:val="16"/>
                <w:szCs w:val="16"/>
              </w:rPr>
              <w:t>06,55</w:t>
            </w:r>
          </w:p>
        </w:tc>
        <w:tc>
          <w:tcPr>
            <w:tcW w:w="2175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DE4310" w:rsidRPr="004D7F38" w:rsidTr="00DE4310">
        <w:trPr>
          <w:trHeight w:val="199"/>
        </w:trPr>
        <w:tc>
          <w:tcPr>
            <w:tcW w:w="2094" w:type="dxa"/>
            <w:shd w:val="clear" w:color="auto" w:fill="auto"/>
            <w:vAlign w:val="center"/>
          </w:tcPr>
          <w:p w:rsidR="00DE4310" w:rsidRPr="004D7F38" w:rsidRDefault="00DE4310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hol</w:t>
            </w:r>
          </w:p>
        </w:tc>
        <w:tc>
          <w:tcPr>
            <w:tcW w:w="1170" w:type="dxa"/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504,50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187,50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200</w:t>
            </w:r>
          </w:p>
        </w:tc>
        <w:tc>
          <w:tcPr>
            <w:tcW w:w="1491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117</w:t>
            </w: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2175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DE4310" w:rsidRPr="004D7F38" w:rsidTr="00DE4310">
        <w:trPr>
          <w:trHeight w:val="199"/>
        </w:trPr>
        <w:tc>
          <w:tcPr>
            <w:tcW w:w="2094" w:type="dxa"/>
            <w:shd w:val="clear" w:color="auto" w:fill="auto"/>
            <w:vAlign w:val="center"/>
          </w:tcPr>
          <w:p w:rsidR="00DE4310" w:rsidRPr="004D7F38" w:rsidRDefault="00676A28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S</w:t>
            </w:r>
            <w:r w:rsidR="009D30CE" w:rsidRPr="004D7F38">
              <w:rPr>
                <w:rFonts w:ascii="Tahoma" w:hAnsi="Tahoma"/>
                <w:b/>
                <w:bCs w:val="0"/>
                <w:sz w:val="16"/>
                <w:szCs w:val="16"/>
              </w:rPr>
              <w:t>chody</w:t>
            </w:r>
          </w:p>
        </w:tc>
        <w:tc>
          <w:tcPr>
            <w:tcW w:w="1170" w:type="dxa"/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154,71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81,49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91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2175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73,22 (lastriko)</w:t>
            </w:r>
          </w:p>
        </w:tc>
      </w:tr>
      <w:tr w:rsidR="00DE4310" w:rsidRPr="004D7F38" w:rsidTr="00DE4310">
        <w:trPr>
          <w:trHeight w:val="199"/>
        </w:trPr>
        <w:tc>
          <w:tcPr>
            <w:tcW w:w="2094" w:type="dxa"/>
            <w:shd w:val="clear" w:color="auto" w:fill="auto"/>
            <w:vAlign w:val="center"/>
          </w:tcPr>
          <w:p w:rsidR="00DE4310" w:rsidRPr="004D7F38" w:rsidRDefault="00DE4310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WC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188,92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188,92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91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2175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DE4310" w:rsidRPr="004D7F38" w:rsidTr="00DE4310">
        <w:trPr>
          <w:trHeight w:val="199"/>
        </w:trPr>
        <w:tc>
          <w:tcPr>
            <w:tcW w:w="2094" w:type="dxa"/>
            <w:shd w:val="clear" w:color="auto" w:fill="auto"/>
            <w:vAlign w:val="center"/>
          </w:tcPr>
          <w:p w:rsidR="00DE4310" w:rsidRPr="004D7F38" w:rsidRDefault="00DE4310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sale wykładowe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889,26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122,13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211,26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245,80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39,88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91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270,19</w:t>
            </w:r>
          </w:p>
        </w:tc>
        <w:tc>
          <w:tcPr>
            <w:tcW w:w="2175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DE4310" w:rsidRPr="004D7F38" w:rsidTr="00DE4310">
        <w:trPr>
          <w:trHeight w:val="212"/>
        </w:trPr>
        <w:tc>
          <w:tcPr>
            <w:tcW w:w="2094" w:type="dxa"/>
            <w:shd w:val="clear" w:color="auto" w:fill="auto"/>
            <w:vAlign w:val="center"/>
          </w:tcPr>
          <w:p w:rsidR="00DE4310" w:rsidRPr="004D7F38" w:rsidRDefault="00DE4310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sale ćwiczeniowe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740,60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14,70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169,90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91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391,60</w:t>
            </w:r>
          </w:p>
        </w:tc>
        <w:tc>
          <w:tcPr>
            <w:tcW w:w="2175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164,40 (żywica)</w:t>
            </w:r>
          </w:p>
        </w:tc>
      </w:tr>
      <w:tr w:rsidR="00DE4310" w:rsidRPr="004D7F38" w:rsidTr="00DE4310">
        <w:trPr>
          <w:trHeight w:val="199"/>
        </w:trPr>
        <w:tc>
          <w:tcPr>
            <w:tcW w:w="2094" w:type="dxa"/>
            <w:shd w:val="clear" w:color="auto" w:fill="auto"/>
            <w:vAlign w:val="center"/>
          </w:tcPr>
          <w:p w:rsidR="00DE4310" w:rsidRPr="004D7F38" w:rsidRDefault="00DE4310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Aula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440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440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91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2175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DE4310" w:rsidRPr="004D7F38" w:rsidTr="00DE4310">
        <w:trPr>
          <w:trHeight w:val="199"/>
        </w:trPr>
        <w:tc>
          <w:tcPr>
            <w:tcW w:w="2094" w:type="dxa"/>
            <w:shd w:val="clear" w:color="auto" w:fill="auto"/>
            <w:vAlign w:val="center"/>
          </w:tcPr>
          <w:p w:rsidR="00DE4310" w:rsidRPr="004D7F38" w:rsidRDefault="00DE4310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magazyn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186,54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19,95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40,21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91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126,38</w:t>
            </w:r>
          </w:p>
        </w:tc>
        <w:tc>
          <w:tcPr>
            <w:tcW w:w="2175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DE4310" w:rsidRPr="004D7F38" w:rsidTr="00DE4310">
        <w:trPr>
          <w:trHeight w:val="212"/>
        </w:trPr>
        <w:tc>
          <w:tcPr>
            <w:tcW w:w="2094" w:type="dxa"/>
            <w:shd w:val="clear" w:color="auto" w:fill="auto"/>
            <w:vAlign w:val="center"/>
          </w:tcPr>
          <w:p w:rsidR="00DE4310" w:rsidRPr="004D7F38" w:rsidRDefault="00DE4310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Pracownie laboratoria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164,22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75,47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91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88,75</w:t>
            </w:r>
          </w:p>
        </w:tc>
        <w:tc>
          <w:tcPr>
            <w:tcW w:w="2175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DE4310" w:rsidRPr="004D7F38" w:rsidTr="00DE4310">
        <w:trPr>
          <w:trHeight w:val="199"/>
        </w:trPr>
        <w:tc>
          <w:tcPr>
            <w:tcW w:w="2094" w:type="dxa"/>
            <w:shd w:val="clear" w:color="auto" w:fill="auto"/>
            <w:vAlign w:val="center"/>
          </w:tcPr>
          <w:p w:rsidR="00DE4310" w:rsidRPr="004D7F38" w:rsidRDefault="00DE4310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winda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1,50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1,50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91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2175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DE4310" w:rsidRPr="004D7F38" w:rsidTr="00DE4310">
        <w:trPr>
          <w:trHeight w:val="399"/>
        </w:trPr>
        <w:tc>
          <w:tcPr>
            <w:tcW w:w="2094" w:type="dxa"/>
            <w:shd w:val="clear" w:color="auto" w:fill="auto"/>
            <w:vAlign w:val="center"/>
          </w:tcPr>
          <w:p w:rsidR="00DE4310" w:rsidRPr="004D7F38" w:rsidRDefault="00DE4310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Schody zewnętrzne + wiatrołap</w:t>
            </w:r>
            <w:r w:rsidR="00A925F9" w:rsidRPr="004D7F38">
              <w:rPr>
                <w:rFonts w:ascii="Tahoma" w:hAnsi="Tahoma"/>
                <w:b/>
                <w:bCs w:val="0"/>
                <w:sz w:val="16"/>
                <w:szCs w:val="16"/>
              </w:rPr>
              <w:t>/podest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DE4310" w:rsidRPr="004D7F38" w:rsidRDefault="009D30CE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1343,92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91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2175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111(kamień)</w:t>
            </w:r>
          </w:p>
          <w:p w:rsidR="00DE4310" w:rsidRPr="004D7F38" w:rsidRDefault="009D30CE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1232,92</w:t>
            </w:r>
            <w:r w:rsidR="00DE4310" w:rsidRPr="004D7F38">
              <w:rPr>
                <w:rFonts w:ascii="Tahoma" w:hAnsi="Tahoma"/>
                <w:bCs w:val="0"/>
                <w:sz w:val="16"/>
                <w:szCs w:val="16"/>
              </w:rPr>
              <w:t>(lastriko)</w:t>
            </w:r>
          </w:p>
        </w:tc>
      </w:tr>
      <w:tr w:rsidR="00DE4310" w:rsidRPr="004D7F38" w:rsidTr="00DE4310">
        <w:trPr>
          <w:trHeight w:val="212"/>
        </w:trPr>
        <w:tc>
          <w:tcPr>
            <w:tcW w:w="2094" w:type="dxa"/>
            <w:shd w:val="clear" w:color="auto" w:fill="auto"/>
            <w:vAlign w:val="center"/>
          </w:tcPr>
          <w:p w:rsidR="00DE4310" w:rsidRPr="004D7F38" w:rsidRDefault="00DE4310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Galerie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153,39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101,79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91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51,60</w:t>
            </w:r>
          </w:p>
        </w:tc>
        <w:tc>
          <w:tcPr>
            <w:tcW w:w="2175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DE4310" w:rsidRPr="004D7F38" w:rsidTr="00DE4310">
        <w:trPr>
          <w:trHeight w:val="419"/>
        </w:trPr>
        <w:tc>
          <w:tcPr>
            <w:tcW w:w="20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4310" w:rsidRPr="004D7F38" w:rsidRDefault="00DE4310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Razem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6549,77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1032,28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270,37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1228,11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1026,21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200</w:t>
            </w:r>
          </w:p>
        </w:tc>
        <w:tc>
          <w:tcPr>
            <w:tcW w:w="1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117</w:t>
            </w: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2281,46</w:t>
            </w:r>
          </w:p>
        </w:tc>
        <w:tc>
          <w:tcPr>
            <w:tcW w:w="217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4310" w:rsidRPr="004D7F38" w:rsidRDefault="009D30CE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1581,54</w:t>
            </w:r>
          </w:p>
        </w:tc>
      </w:tr>
      <w:tr w:rsidR="00DE4310" w:rsidRPr="004D7F38" w:rsidTr="00AC4C2B">
        <w:trPr>
          <w:trHeight w:val="199"/>
        </w:trPr>
        <w:tc>
          <w:tcPr>
            <w:tcW w:w="1575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E4310" w:rsidRPr="004D7F38" w:rsidRDefault="00DE4310" w:rsidP="007859CB">
            <w:pPr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DE4310" w:rsidRPr="004D7F38" w:rsidTr="00AC4C2B">
        <w:trPr>
          <w:trHeight w:val="199"/>
        </w:trPr>
        <w:tc>
          <w:tcPr>
            <w:tcW w:w="15755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wyposażenie (szt.)</w:t>
            </w:r>
          </w:p>
        </w:tc>
      </w:tr>
      <w:tr w:rsidR="00DE4310" w:rsidRPr="004D7F38" w:rsidTr="00AC4C2B">
        <w:trPr>
          <w:trHeight w:val="610"/>
        </w:trPr>
        <w:tc>
          <w:tcPr>
            <w:tcW w:w="3264" w:type="dxa"/>
            <w:gridSpan w:val="2"/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sedes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umywalka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pisuar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kabina prysznicowa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pojemniki na mydło</w:t>
            </w:r>
            <w:r w:rsidR="00C52C01" w:rsidRPr="004D7F38">
              <w:rPr>
                <w:rFonts w:ascii="Tahoma" w:hAnsi="Tahoma"/>
                <w:b/>
                <w:bCs w:val="0"/>
                <w:sz w:val="16"/>
                <w:szCs w:val="16"/>
              </w:rPr>
              <w:t>/ piana</w:t>
            </w:r>
          </w:p>
        </w:tc>
        <w:tc>
          <w:tcPr>
            <w:tcW w:w="1309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pojemniki na papier toaletowy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pojemniki na ręczniki papierowe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Suszarki do rąk</w:t>
            </w:r>
          </w:p>
        </w:tc>
        <w:tc>
          <w:tcPr>
            <w:tcW w:w="1273" w:type="dxa"/>
            <w:gridSpan w:val="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Zlew 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Kosz zawieszany</w:t>
            </w:r>
          </w:p>
        </w:tc>
      </w:tr>
      <w:tr w:rsidR="00DE4310" w:rsidRPr="004D7F38" w:rsidTr="00AC4C2B">
        <w:trPr>
          <w:trHeight w:val="625"/>
        </w:trPr>
        <w:tc>
          <w:tcPr>
            <w:tcW w:w="3264" w:type="dxa"/>
            <w:gridSpan w:val="2"/>
            <w:shd w:val="clear" w:color="auto" w:fill="auto"/>
          </w:tcPr>
          <w:p w:rsidR="00DE4310" w:rsidRPr="004D7F38" w:rsidRDefault="00DE4310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WC/łazienki/biura</w:t>
            </w:r>
          </w:p>
        </w:tc>
        <w:tc>
          <w:tcPr>
            <w:tcW w:w="1419" w:type="dxa"/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39</w:t>
            </w:r>
          </w:p>
        </w:tc>
        <w:tc>
          <w:tcPr>
            <w:tcW w:w="1216" w:type="dxa"/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79</w:t>
            </w:r>
          </w:p>
        </w:tc>
        <w:tc>
          <w:tcPr>
            <w:tcW w:w="1101" w:type="dxa"/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6</w:t>
            </w:r>
          </w:p>
        </w:tc>
        <w:tc>
          <w:tcPr>
            <w:tcW w:w="1337" w:type="dxa"/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15</w:t>
            </w:r>
          </w:p>
        </w:tc>
        <w:tc>
          <w:tcPr>
            <w:tcW w:w="1137" w:type="dxa"/>
            <w:shd w:val="clear" w:color="auto" w:fill="auto"/>
          </w:tcPr>
          <w:p w:rsidR="00DE4310" w:rsidRPr="004D7F38" w:rsidRDefault="00AC4C2B" w:rsidP="00AC4C2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33</w:t>
            </w:r>
            <w:r w:rsidR="00DE4310" w:rsidRPr="004D7F38">
              <w:rPr>
                <w:rFonts w:ascii="Tahoma" w:hAnsi="Tahoma"/>
                <w:bCs w:val="0"/>
                <w:sz w:val="16"/>
                <w:szCs w:val="16"/>
              </w:rPr>
              <w:t xml:space="preserve"> </w:t>
            </w:r>
            <w:r w:rsidR="00C52C01" w:rsidRPr="004D7F38">
              <w:rPr>
                <w:rFonts w:ascii="Tahoma" w:hAnsi="Tahoma"/>
                <w:bCs w:val="0"/>
                <w:sz w:val="16"/>
                <w:szCs w:val="16"/>
              </w:rPr>
              <w:t>w tym 12 piana</w:t>
            </w:r>
          </w:p>
        </w:tc>
        <w:tc>
          <w:tcPr>
            <w:tcW w:w="1309" w:type="dxa"/>
            <w:gridSpan w:val="2"/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39</w:t>
            </w:r>
          </w:p>
        </w:tc>
        <w:tc>
          <w:tcPr>
            <w:tcW w:w="1236" w:type="dxa"/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 xml:space="preserve">30 </w:t>
            </w:r>
          </w:p>
        </w:tc>
        <w:tc>
          <w:tcPr>
            <w:tcW w:w="1236" w:type="dxa"/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1</w:t>
            </w:r>
          </w:p>
        </w:tc>
        <w:tc>
          <w:tcPr>
            <w:tcW w:w="1273" w:type="dxa"/>
            <w:gridSpan w:val="2"/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35</w:t>
            </w:r>
          </w:p>
        </w:tc>
        <w:tc>
          <w:tcPr>
            <w:tcW w:w="1227" w:type="dxa"/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DE4310" w:rsidRPr="004D7F38" w:rsidTr="00AC4C2B">
        <w:trPr>
          <w:trHeight w:val="199"/>
        </w:trPr>
        <w:tc>
          <w:tcPr>
            <w:tcW w:w="3264" w:type="dxa"/>
            <w:gridSpan w:val="2"/>
            <w:shd w:val="clear" w:color="auto" w:fill="auto"/>
          </w:tcPr>
          <w:p w:rsidR="00DE4310" w:rsidRPr="004D7F38" w:rsidRDefault="00DE4310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19" w:type="dxa"/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16" w:type="dxa"/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337" w:type="dxa"/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37" w:type="dxa"/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309" w:type="dxa"/>
            <w:gridSpan w:val="2"/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27" w:type="dxa"/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DE4310" w:rsidRPr="004D7F38" w:rsidTr="00AC4C2B">
        <w:trPr>
          <w:trHeight w:val="199"/>
        </w:trPr>
        <w:tc>
          <w:tcPr>
            <w:tcW w:w="32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E4310" w:rsidRPr="004D7F38" w:rsidRDefault="00DE4310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3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DE4310" w:rsidRPr="004D7F38" w:rsidTr="00AC4C2B">
        <w:trPr>
          <w:trHeight w:val="199"/>
        </w:trPr>
        <w:tc>
          <w:tcPr>
            <w:tcW w:w="1575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E4310" w:rsidRPr="004D7F38" w:rsidRDefault="00DE4310" w:rsidP="007859CB">
            <w:pPr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DE4310" w:rsidRPr="004D7F38" w:rsidTr="00DE4310">
        <w:trPr>
          <w:trHeight w:val="411"/>
        </w:trPr>
        <w:tc>
          <w:tcPr>
            <w:tcW w:w="326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E4310" w:rsidRPr="004D7F38" w:rsidRDefault="00DE4310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Powierzchnia okien dwustronnie (m</w:t>
            </w:r>
            <w:r w:rsidRPr="004D7F38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>2</w:t>
            </w: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)</w:t>
            </w:r>
          </w:p>
        </w:tc>
        <w:tc>
          <w:tcPr>
            <w:tcW w:w="12491" w:type="dxa"/>
            <w:gridSpan w:val="1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E4310" w:rsidRPr="004D7F38" w:rsidRDefault="001F1BF4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3608,00</w:t>
            </w:r>
            <w:r w:rsidR="00DE4310" w:rsidRPr="004D7F38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 m</w:t>
            </w:r>
            <w:r w:rsidR="00DE4310" w:rsidRPr="004D7F38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>2</w:t>
            </w:r>
          </w:p>
        </w:tc>
      </w:tr>
      <w:tr w:rsidR="00DE4310" w:rsidRPr="004D7F38" w:rsidTr="00DE4310">
        <w:trPr>
          <w:trHeight w:val="399"/>
        </w:trPr>
        <w:tc>
          <w:tcPr>
            <w:tcW w:w="3264" w:type="dxa"/>
            <w:gridSpan w:val="2"/>
            <w:shd w:val="clear" w:color="auto" w:fill="auto"/>
          </w:tcPr>
          <w:p w:rsidR="00DE4310" w:rsidRPr="004D7F38" w:rsidRDefault="00DE4310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Powierzchnia drzwi przeszklonych (m</w:t>
            </w:r>
            <w:r w:rsidRPr="004D7F38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>2</w:t>
            </w: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) dwustronnie</w:t>
            </w:r>
          </w:p>
        </w:tc>
        <w:tc>
          <w:tcPr>
            <w:tcW w:w="12491" w:type="dxa"/>
            <w:gridSpan w:val="12"/>
            <w:shd w:val="clear" w:color="auto" w:fill="auto"/>
            <w:vAlign w:val="center"/>
          </w:tcPr>
          <w:p w:rsidR="00DE4310" w:rsidRPr="004D7F38" w:rsidRDefault="005E4623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200</w:t>
            </w:r>
            <w:r w:rsidR="00DE4310" w:rsidRPr="004D7F38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 m</w:t>
            </w:r>
            <w:r w:rsidR="00DE4310" w:rsidRPr="004D7F38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>2</w:t>
            </w:r>
          </w:p>
        </w:tc>
      </w:tr>
      <w:tr w:rsidR="00DE4310" w:rsidRPr="004D7F38" w:rsidTr="00DE4310">
        <w:trPr>
          <w:trHeight w:val="212"/>
        </w:trPr>
        <w:tc>
          <w:tcPr>
            <w:tcW w:w="3264" w:type="dxa"/>
            <w:gridSpan w:val="2"/>
            <w:shd w:val="clear" w:color="auto" w:fill="auto"/>
          </w:tcPr>
          <w:p w:rsidR="00DE4310" w:rsidRPr="004D7F38" w:rsidRDefault="00DE4310" w:rsidP="007859CB">
            <w:pPr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Ilość płytek na ścianach (m</w:t>
            </w:r>
            <w:r w:rsidRPr="004D7F38">
              <w:rPr>
                <w:rFonts w:ascii="Tahoma" w:hAnsi="Tahoma"/>
                <w:bCs w:val="0"/>
                <w:sz w:val="16"/>
                <w:szCs w:val="16"/>
                <w:vertAlign w:val="superscript"/>
              </w:rPr>
              <w:t xml:space="preserve">2 </w:t>
            </w:r>
            <w:r w:rsidRPr="004D7F38">
              <w:rPr>
                <w:rFonts w:ascii="Tahoma" w:hAnsi="Tahoma"/>
                <w:bCs w:val="0"/>
                <w:sz w:val="16"/>
                <w:szCs w:val="16"/>
              </w:rPr>
              <w:t>)</w:t>
            </w:r>
          </w:p>
        </w:tc>
        <w:tc>
          <w:tcPr>
            <w:tcW w:w="12491" w:type="dxa"/>
            <w:gridSpan w:val="1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1087,81</w:t>
            </w:r>
          </w:p>
        </w:tc>
      </w:tr>
      <w:tr w:rsidR="00DE4310" w:rsidRPr="004D7F38" w:rsidTr="00DE4310">
        <w:trPr>
          <w:trHeight w:val="199"/>
        </w:trPr>
        <w:tc>
          <w:tcPr>
            <w:tcW w:w="3264" w:type="dxa"/>
            <w:gridSpan w:val="2"/>
            <w:shd w:val="clear" w:color="auto" w:fill="auto"/>
          </w:tcPr>
          <w:p w:rsidR="00DE4310" w:rsidRPr="004D7F38" w:rsidRDefault="00DE4310" w:rsidP="007859CB">
            <w:pPr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>tablice kredowe i sucho ścieralne/gabloty</w:t>
            </w:r>
          </w:p>
        </w:tc>
        <w:tc>
          <w:tcPr>
            <w:tcW w:w="12491" w:type="dxa"/>
            <w:gridSpan w:val="1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120 m</w:t>
            </w:r>
            <w:r w:rsidRPr="004D7F38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>2</w:t>
            </w: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/100 m</w:t>
            </w:r>
            <w:r w:rsidRPr="004D7F38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>2</w:t>
            </w:r>
          </w:p>
        </w:tc>
      </w:tr>
      <w:tr w:rsidR="00DE4310" w:rsidRPr="004D7F38" w:rsidTr="00DE4310">
        <w:trPr>
          <w:trHeight w:val="533"/>
        </w:trPr>
        <w:tc>
          <w:tcPr>
            <w:tcW w:w="3264" w:type="dxa"/>
            <w:gridSpan w:val="2"/>
            <w:shd w:val="clear" w:color="auto" w:fill="auto"/>
          </w:tcPr>
          <w:p w:rsidR="00DE4310" w:rsidRPr="004D7F38" w:rsidRDefault="00DE4310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/>
                <w:bCs w:val="0"/>
                <w:sz w:val="16"/>
                <w:szCs w:val="16"/>
              </w:rPr>
              <w:t>Pomieszczenia udostępniane na potrzeby osób sprzątających</w:t>
            </w:r>
          </w:p>
        </w:tc>
        <w:tc>
          <w:tcPr>
            <w:tcW w:w="12491" w:type="dxa"/>
            <w:gridSpan w:val="12"/>
            <w:shd w:val="clear" w:color="auto" w:fill="auto"/>
            <w:vAlign w:val="center"/>
          </w:tcPr>
          <w:p w:rsidR="00DE4310" w:rsidRPr="004D7F38" w:rsidRDefault="00DE4310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4D7F38">
              <w:rPr>
                <w:rFonts w:ascii="Tahoma" w:hAnsi="Tahoma"/>
                <w:bCs w:val="0"/>
                <w:sz w:val="16"/>
                <w:szCs w:val="16"/>
              </w:rPr>
              <w:t xml:space="preserve">Siedem pomieszczeń o łącznej powierzchni 14,50 </w:t>
            </w:r>
            <w:r w:rsidR="00802910" w:rsidRPr="004D7F38">
              <w:rPr>
                <w:rFonts w:ascii="Tahoma" w:hAnsi="Tahoma"/>
                <w:bCs w:val="0"/>
                <w:sz w:val="16"/>
                <w:szCs w:val="16"/>
              </w:rPr>
              <w:t>m</w:t>
            </w:r>
            <w:r w:rsidR="00802910" w:rsidRPr="004D7F38">
              <w:rPr>
                <w:rFonts w:ascii="Tahoma" w:hAnsi="Tahoma"/>
                <w:bCs w:val="0"/>
                <w:sz w:val="16"/>
                <w:szCs w:val="16"/>
                <w:vertAlign w:val="superscript"/>
              </w:rPr>
              <w:t>2</w:t>
            </w:r>
          </w:p>
        </w:tc>
      </w:tr>
    </w:tbl>
    <w:p w:rsidR="00DE4310" w:rsidRPr="005143D2" w:rsidRDefault="00DE4310">
      <w:pPr>
        <w:rPr>
          <w:rFonts w:ascii="Tahoma" w:hAnsi="Tahoma"/>
          <w:szCs w:val="18"/>
        </w:rPr>
      </w:pPr>
    </w:p>
    <w:p w:rsidR="00DE4310" w:rsidRPr="005143D2" w:rsidRDefault="00DE4310">
      <w:pPr>
        <w:rPr>
          <w:rFonts w:ascii="Tahoma" w:hAnsi="Tahoma"/>
          <w:szCs w:val="18"/>
        </w:rPr>
      </w:pPr>
    </w:p>
    <w:p w:rsidR="001612A9" w:rsidRPr="005143D2" w:rsidRDefault="001612A9" w:rsidP="00DE4310">
      <w:pPr>
        <w:rPr>
          <w:rFonts w:ascii="Tahoma" w:hAnsi="Tahoma"/>
          <w:b/>
          <w:szCs w:val="18"/>
          <w:highlight w:val="yellow"/>
        </w:rPr>
      </w:pPr>
    </w:p>
    <w:p w:rsidR="00DE4310" w:rsidRPr="005143D2" w:rsidRDefault="004B12EB" w:rsidP="00DE4310">
      <w:pPr>
        <w:rPr>
          <w:rFonts w:ascii="Tahoma" w:hAnsi="Tahoma"/>
          <w:bCs w:val="0"/>
          <w:szCs w:val="18"/>
        </w:rPr>
      </w:pPr>
      <w:r w:rsidRPr="00754C5C">
        <w:rPr>
          <w:rFonts w:ascii="Tahoma" w:hAnsi="Tahoma"/>
          <w:b/>
          <w:szCs w:val="18"/>
        </w:rPr>
        <w:t xml:space="preserve">Załącznik nr </w:t>
      </w:r>
      <w:r w:rsidR="00754C5C" w:rsidRPr="00754C5C">
        <w:rPr>
          <w:rFonts w:ascii="Tahoma" w:hAnsi="Tahoma"/>
          <w:b/>
          <w:szCs w:val="18"/>
        </w:rPr>
        <w:t>5</w:t>
      </w:r>
      <w:r w:rsidR="00754C5C">
        <w:rPr>
          <w:rFonts w:ascii="Tahoma" w:hAnsi="Tahoma"/>
          <w:b/>
          <w:szCs w:val="18"/>
        </w:rPr>
        <w:t>.1 b</w:t>
      </w:r>
      <w:r w:rsidR="00F03540">
        <w:rPr>
          <w:rFonts w:ascii="Tahoma" w:hAnsi="Tahoma"/>
          <w:b/>
          <w:szCs w:val="18"/>
        </w:rPr>
        <w:t xml:space="preserve"> do </w:t>
      </w:r>
      <w:r w:rsidR="00754C5C">
        <w:rPr>
          <w:rFonts w:ascii="Tahoma" w:hAnsi="Tahoma"/>
          <w:b/>
          <w:szCs w:val="18"/>
        </w:rPr>
        <w:t>SWZ - Załącznik nr 2</w:t>
      </w:r>
      <w:r w:rsidR="00DE4310" w:rsidRPr="005143D2">
        <w:rPr>
          <w:rFonts w:ascii="Tahoma" w:hAnsi="Tahoma"/>
          <w:b/>
          <w:szCs w:val="18"/>
        </w:rPr>
        <w:t xml:space="preserve"> do opisu przedmiotu zamówienia</w:t>
      </w:r>
    </w:p>
    <w:p w:rsidR="00DE4310" w:rsidRPr="005143D2" w:rsidRDefault="00DE4310" w:rsidP="00DE4310">
      <w:pPr>
        <w:rPr>
          <w:rFonts w:ascii="Tahoma" w:hAnsi="Tahoma"/>
          <w:b/>
          <w:bCs w:val="0"/>
          <w:szCs w:val="18"/>
        </w:rPr>
      </w:pPr>
    </w:p>
    <w:tbl>
      <w:tblPr>
        <w:tblW w:w="141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1"/>
        <w:gridCol w:w="1163"/>
        <w:gridCol w:w="1427"/>
        <w:gridCol w:w="1283"/>
        <w:gridCol w:w="1342"/>
        <w:gridCol w:w="1071"/>
        <w:gridCol w:w="756"/>
        <w:gridCol w:w="890"/>
        <w:gridCol w:w="787"/>
        <w:gridCol w:w="905"/>
        <w:gridCol w:w="259"/>
        <w:gridCol w:w="756"/>
        <w:gridCol w:w="836"/>
      </w:tblGrid>
      <w:tr w:rsidR="00DE4310" w:rsidRPr="005143D2" w:rsidTr="007859CB">
        <w:tc>
          <w:tcPr>
            <w:tcW w:w="14176" w:type="dxa"/>
            <w:gridSpan w:val="13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Tabela nr 1: Budynek Pływalni</w:t>
            </w:r>
            <w:r w:rsidR="008B44EB" w:rsidRPr="005143D2">
              <w:rPr>
                <w:rFonts w:ascii="Tahoma" w:hAnsi="Tahoma"/>
                <w:b/>
                <w:bCs w:val="0"/>
                <w:szCs w:val="18"/>
              </w:rPr>
              <w:t xml:space="preserve"> Zakłady Naukowe</w:t>
            </w:r>
            <w:r w:rsidRPr="005143D2">
              <w:rPr>
                <w:rFonts w:ascii="Tahoma" w:hAnsi="Tahoma"/>
                <w:b/>
                <w:bCs w:val="0"/>
                <w:szCs w:val="18"/>
              </w:rPr>
              <w:t xml:space="preserve"> ( Zakład Pływania i Za</w:t>
            </w:r>
            <w:r w:rsidR="008B44EB" w:rsidRPr="005143D2">
              <w:rPr>
                <w:rFonts w:ascii="Tahoma" w:hAnsi="Tahoma"/>
                <w:b/>
                <w:bCs w:val="0"/>
                <w:szCs w:val="18"/>
              </w:rPr>
              <w:t xml:space="preserve">kład Fizjoterapii) </w:t>
            </w:r>
          </w:p>
        </w:tc>
      </w:tr>
      <w:tr w:rsidR="00DE4310" w:rsidRPr="005143D2" w:rsidTr="002A6EC8">
        <w:tc>
          <w:tcPr>
            <w:tcW w:w="2701" w:type="dxa"/>
            <w:vMerge w:val="restart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Rodzaj pomieszczenia</w:t>
            </w:r>
          </w:p>
        </w:tc>
        <w:tc>
          <w:tcPr>
            <w:tcW w:w="1163" w:type="dxa"/>
            <w:vMerge w:val="restart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1427" w:type="dxa"/>
            <w:vMerge w:val="restart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Powierzchnia w m2</w:t>
            </w:r>
          </w:p>
        </w:tc>
        <w:tc>
          <w:tcPr>
            <w:tcW w:w="8885" w:type="dxa"/>
            <w:gridSpan w:val="10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Rodzaj podłoża</w:t>
            </w:r>
          </w:p>
        </w:tc>
      </w:tr>
      <w:tr w:rsidR="00DE4310" w:rsidRPr="005143D2" w:rsidTr="002A6EC8">
        <w:tc>
          <w:tcPr>
            <w:tcW w:w="2701" w:type="dxa"/>
            <w:vMerge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1163" w:type="dxa"/>
            <w:vMerge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  <w:proofErr w:type="spellStart"/>
            <w:r w:rsidRPr="005143D2">
              <w:rPr>
                <w:rFonts w:ascii="Tahoma" w:hAnsi="Tahoma"/>
                <w:b/>
                <w:bCs w:val="0"/>
                <w:szCs w:val="18"/>
              </w:rPr>
              <w:t>Granitogres</w:t>
            </w:r>
            <w:proofErr w:type="spellEnd"/>
          </w:p>
        </w:tc>
        <w:tc>
          <w:tcPr>
            <w:tcW w:w="1342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PCV</w:t>
            </w:r>
          </w:p>
        </w:tc>
        <w:tc>
          <w:tcPr>
            <w:tcW w:w="1071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756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890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1164" w:type="dxa"/>
            <w:gridSpan w:val="2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1592" w:type="dxa"/>
            <w:gridSpan w:val="2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inne</w:t>
            </w:r>
          </w:p>
        </w:tc>
      </w:tr>
      <w:tr w:rsidR="00DE4310" w:rsidRPr="005143D2" w:rsidTr="002A6EC8">
        <w:tc>
          <w:tcPr>
            <w:tcW w:w="2701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 xml:space="preserve"> Biuro/sale/hole/pracownie</w:t>
            </w:r>
          </w:p>
        </w:tc>
        <w:tc>
          <w:tcPr>
            <w:tcW w:w="1163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1427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417,6</w:t>
            </w:r>
          </w:p>
        </w:tc>
        <w:tc>
          <w:tcPr>
            <w:tcW w:w="1283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317,6</w:t>
            </w:r>
          </w:p>
        </w:tc>
        <w:tc>
          <w:tcPr>
            <w:tcW w:w="1342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100</w:t>
            </w:r>
          </w:p>
        </w:tc>
        <w:tc>
          <w:tcPr>
            <w:tcW w:w="1071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756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890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1164" w:type="dxa"/>
            <w:gridSpan w:val="2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1592" w:type="dxa"/>
            <w:gridSpan w:val="2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</w:tr>
      <w:tr w:rsidR="00DE4310" w:rsidRPr="005143D2" w:rsidTr="002A6EC8">
        <w:tc>
          <w:tcPr>
            <w:tcW w:w="2701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1163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1427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1283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1342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1071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756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890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1164" w:type="dxa"/>
            <w:gridSpan w:val="2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1592" w:type="dxa"/>
            <w:gridSpan w:val="2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</w:tr>
      <w:tr w:rsidR="00DE4310" w:rsidRPr="005143D2" w:rsidTr="007859CB">
        <w:tc>
          <w:tcPr>
            <w:tcW w:w="141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</w:tr>
      <w:tr w:rsidR="00DE4310" w:rsidRPr="005143D2" w:rsidTr="007859CB">
        <w:tc>
          <w:tcPr>
            <w:tcW w:w="14176" w:type="dxa"/>
            <w:gridSpan w:val="13"/>
            <w:tcBorders>
              <w:top w:val="single" w:sz="4" w:space="0" w:color="auto"/>
            </w:tcBorders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wyposażenie (szt.)</w:t>
            </w:r>
          </w:p>
        </w:tc>
      </w:tr>
      <w:tr w:rsidR="00DE4310" w:rsidRPr="005143D2" w:rsidTr="002A6EC8">
        <w:tc>
          <w:tcPr>
            <w:tcW w:w="3864" w:type="dxa"/>
            <w:gridSpan w:val="2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1427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sedes</w:t>
            </w:r>
          </w:p>
        </w:tc>
        <w:tc>
          <w:tcPr>
            <w:tcW w:w="1283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umywalka</w:t>
            </w:r>
          </w:p>
        </w:tc>
        <w:tc>
          <w:tcPr>
            <w:tcW w:w="1342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kabina prysznicowa</w:t>
            </w:r>
          </w:p>
        </w:tc>
        <w:tc>
          <w:tcPr>
            <w:tcW w:w="1071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756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890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905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1015" w:type="dxa"/>
            <w:gridSpan w:val="2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836" w:type="dxa"/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</w:tr>
      <w:tr w:rsidR="00DE4310" w:rsidRPr="005143D2" w:rsidTr="002A6EC8">
        <w:tc>
          <w:tcPr>
            <w:tcW w:w="3864" w:type="dxa"/>
            <w:gridSpan w:val="2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WC/łazienki/biura</w:t>
            </w:r>
          </w:p>
        </w:tc>
        <w:tc>
          <w:tcPr>
            <w:tcW w:w="1427" w:type="dxa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10</w:t>
            </w:r>
          </w:p>
        </w:tc>
        <w:tc>
          <w:tcPr>
            <w:tcW w:w="1283" w:type="dxa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15</w:t>
            </w:r>
          </w:p>
        </w:tc>
        <w:tc>
          <w:tcPr>
            <w:tcW w:w="1342" w:type="dxa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6</w:t>
            </w:r>
          </w:p>
        </w:tc>
        <w:tc>
          <w:tcPr>
            <w:tcW w:w="1071" w:type="dxa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756" w:type="dxa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890" w:type="dxa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787" w:type="dxa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905" w:type="dxa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1015" w:type="dxa"/>
            <w:gridSpan w:val="2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  <w:tc>
          <w:tcPr>
            <w:tcW w:w="836" w:type="dxa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</w:tr>
      <w:tr w:rsidR="00DE4310" w:rsidRPr="005143D2" w:rsidTr="007859CB">
        <w:tc>
          <w:tcPr>
            <w:tcW w:w="141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</w:p>
        </w:tc>
      </w:tr>
      <w:tr w:rsidR="00DE4310" w:rsidRPr="005143D2" w:rsidTr="002A6EC8">
        <w:tc>
          <w:tcPr>
            <w:tcW w:w="3864" w:type="dxa"/>
            <w:gridSpan w:val="2"/>
            <w:tcBorders>
              <w:top w:val="single" w:sz="4" w:space="0" w:color="auto"/>
            </w:tcBorders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Powierzchnia okien dwustronnie w m</w:t>
            </w:r>
            <w:r w:rsidRPr="005143D2">
              <w:rPr>
                <w:rFonts w:ascii="Tahoma" w:hAnsi="Tahoma"/>
                <w:b/>
                <w:bCs w:val="0"/>
                <w:szCs w:val="18"/>
                <w:vertAlign w:val="superscript"/>
              </w:rPr>
              <w:t xml:space="preserve">2 </w:t>
            </w:r>
          </w:p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Budynek Pływalni i Fasada z blachy na Budynku Bibliot</w:t>
            </w:r>
            <w:r w:rsidR="008B44EB" w:rsidRPr="005143D2">
              <w:rPr>
                <w:rFonts w:ascii="Tahoma" w:hAnsi="Tahoma"/>
                <w:b/>
                <w:bCs w:val="0"/>
                <w:szCs w:val="18"/>
              </w:rPr>
              <w:t>eki</w:t>
            </w:r>
          </w:p>
        </w:tc>
        <w:tc>
          <w:tcPr>
            <w:tcW w:w="10312" w:type="dxa"/>
            <w:gridSpan w:val="11"/>
            <w:tcBorders>
              <w:top w:val="single" w:sz="4" w:space="0" w:color="auto"/>
            </w:tcBorders>
            <w:vAlign w:val="center"/>
          </w:tcPr>
          <w:p w:rsidR="00DE4310" w:rsidRPr="005143D2" w:rsidRDefault="00DE4310" w:rsidP="007859CB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481,5m</w:t>
            </w:r>
            <w:r w:rsidRPr="005143D2">
              <w:rPr>
                <w:rFonts w:ascii="Tahoma" w:hAnsi="Tahoma"/>
                <w:b/>
                <w:bCs w:val="0"/>
                <w:szCs w:val="18"/>
                <w:vertAlign w:val="superscript"/>
              </w:rPr>
              <w:t>2</w:t>
            </w:r>
            <w:r w:rsidRPr="005143D2">
              <w:rPr>
                <w:rFonts w:ascii="Tahoma" w:hAnsi="Tahoma"/>
                <w:b/>
                <w:bCs w:val="0"/>
                <w:szCs w:val="18"/>
              </w:rPr>
              <w:t>/170m</w:t>
            </w:r>
            <w:r w:rsidRPr="005143D2">
              <w:rPr>
                <w:rFonts w:ascii="Tahoma" w:hAnsi="Tahoma"/>
                <w:b/>
                <w:bCs w:val="0"/>
                <w:szCs w:val="18"/>
                <w:vertAlign w:val="superscript"/>
              </w:rPr>
              <w:t>2</w:t>
            </w:r>
            <w:r w:rsidRPr="005143D2">
              <w:rPr>
                <w:rFonts w:ascii="Tahoma" w:hAnsi="Tahoma"/>
                <w:b/>
                <w:bCs w:val="0"/>
                <w:szCs w:val="18"/>
              </w:rPr>
              <w:t xml:space="preserve"> (fasada z blachy oraz szklana w tym 413,5 m</w:t>
            </w:r>
            <w:r w:rsidRPr="005143D2">
              <w:rPr>
                <w:rFonts w:ascii="Tahoma" w:hAnsi="Tahoma"/>
                <w:b/>
                <w:bCs w:val="0"/>
                <w:szCs w:val="18"/>
                <w:vertAlign w:val="superscript"/>
              </w:rPr>
              <w:t xml:space="preserve">2 </w:t>
            </w:r>
            <w:r w:rsidR="00CF4536" w:rsidRPr="005143D2">
              <w:rPr>
                <w:rFonts w:ascii="Tahoma" w:hAnsi="Tahoma"/>
                <w:b/>
                <w:bCs w:val="0"/>
                <w:szCs w:val="18"/>
              </w:rPr>
              <w:t>z użyciem podnośnika/rusztow</w:t>
            </w:r>
            <w:r w:rsidRPr="005143D2">
              <w:rPr>
                <w:rFonts w:ascii="Tahoma" w:hAnsi="Tahoma"/>
                <w:b/>
                <w:bCs w:val="0"/>
                <w:szCs w:val="18"/>
              </w:rPr>
              <w:t>a</w:t>
            </w:r>
            <w:r w:rsidR="00CF4536" w:rsidRPr="005143D2">
              <w:rPr>
                <w:rFonts w:ascii="Tahoma" w:hAnsi="Tahoma"/>
                <w:b/>
                <w:bCs w:val="0"/>
                <w:szCs w:val="18"/>
              </w:rPr>
              <w:t>nia</w:t>
            </w:r>
            <w:r w:rsidRPr="005143D2">
              <w:rPr>
                <w:rFonts w:ascii="Tahoma" w:hAnsi="Tahoma"/>
                <w:b/>
                <w:bCs w:val="0"/>
                <w:szCs w:val="18"/>
              </w:rPr>
              <w:t>)</w:t>
            </w:r>
          </w:p>
        </w:tc>
      </w:tr>
    </w:tbl>
    <w:p w:rsidR="00DE4310" w:rsidRPr="005143D2" w:rsidRDefault="00DE4310">
      <w:pPr>
        <w:rPr>
          <w:rFonts w:ascii="Tahoma" w:hAnsi="Tahoma"/>
          <w:szCs w:val="18"/>
        </w:rPr>
      </w:pPr>
    </w:p>
    <w:p w:rsidR="00DE4310" w:rsidRPr="005143D2" w:rsidRDefault="00DE4310" w:rsidP="00DE4310">
      <w:pPr>
        <w:spacing w:line="360" w:lineRule="auto"/>
        <w:rPr>
          <w:rFonts w:ascii="Tahoma" w:hAnsi="Tahoma"/>
          <w:b/>
          <w:szCs w:val="18"/>
        </w:rPr>
      </w:pPr>
    </w:p>
    <w:p w:rsidR="00DE4310" w:rsidRPr="005143D2" w:rsidRDefault="00DE4310" w:rsidP="00DE4310">
      <w:pPr>
        <w:spacing w:line="360" w:lineRule="auto"/>
        <w:rPr>
          <w:rFonts w:ascii="Tahoma" w:hAnsi="Tahoma"/>
          <w:b/>
          <w:szCs w:val="18"/>
        </w:rPr>
      </w:pPr>
    </w:p>
    <w:p w:rsidR="00DE4310" w:rsidRPr="005143D2" w:rsidRDefault="00DE4310" w:rsidP="00DE4310">
      <w:pPr>
        <w:spacing w:line="360" w:lineRule="auto"/>
        <w:rPr>
          <w:rFonts w:ascii="Tahoma" w:hAnsi="Tahoma"/>
          <w:b/>
          <w:szCs w:val="18"/>
        </w:rPr>
      </w:pPr>
    </w:p>
    <w:p w:rsidR="00DE4310" w:rsidRPr="005143D2" w:rsidRDefault="00DE4310" w:rsidP="00DE4310">
      <w:pPr>
        <w:spacing w:line="360" w:lineRule="auto"/>
        <w:rPr>
          <w:rFonts w:ascii="Tahoma" w:hAnsi="Tahoma"/>
          <w:b/>
          <w:szCs w:val="18"/>
        </w:rPr>
      </w:pPr>
    </w:p>
    <w:p w:rsidR="00DE4310" w:rsidRPr="005143D2" w:rsidRDefault="00DE4310" w:rsidP="00DE4310">
      <w:pPr>
        <w:spacing w:line="360" w:lineRule="auto"/>
        <w:rPr>
          <w:rFonts w:ascii="Tahoma" w:hAnsi="Tahoma"/>
          <w:b/>
          <w:szCs w:val="18"/>
        </w:rPr>
      </w:pPr>
    </w:p>
    <w:p w:rsidR="00DE4310" w:rsidRPr="005143D2" w:rsidRDefault="00DE4310" w:rsidP="00DE4310">
      <w:pPr>
        <w:spacing w:line="360" w:lineRule="auto"/>
        <w:rPr>
          <w:rFonts w:ascii="Tahoma" w:hAnsi="Tahoma"/>
          <w:b/>
          <w:szCs w:val="18"/>
        </w:rPr>
      </w:pPr>
    </w:p>
    <w:p w:rsidR="00DE4310" w:rsidRPr="005143D2" w:rsidRDefault="00DE4310" w:rsidP="00DE4310">
      <w:pPr>
        <w:spacing w:line="360" w:lineRule="auto"/>
        <w:rPr>
          <w:rFonts w:ascii="Tahoma" w:hAnsi="Tahoma"/>
          <w:b/>
          <w:szCs w:val="18"/>
        </w:rPr>
      </w:pPr>
    </w:p>
    <w:p w:rsidR="00DE4310" w:rsidRPr="005143D2" w:rsidRDefault="00DE4310" w:rsidP="00DE4310">
      <w:pPr>
        <w:spacing w:line="360" w:lineRule="auto"/>
        <w:rPr>
          <w:rFonts w:ascii="Tahoma" w:hAnsi="Tahoma"/>
          <w:b/>
          <w:szCs w:val="18"/>
        </w:rPr>
      </w:pPr>
    </w:p>
    <w:p w:rsidR="00DE4310" w:rsidRPr="005143D2" w:rsidRDefault="00DE4310" w:rsidP="00DE4310">
      <w:pPr>
        <w:spacing w:line="360" w:lineRule="auto"/>
        <w:rPr>
          <w:rFonts w:ascii="Tahoma" w:hAnsi="Tahoma"/>
          <w:b/>
          <w:szCs w:val="18"/>
        </w:rPr>
      </w:pPr>
    </w:p>
    <w:p w:rsidR="00DE4310" w:rsidRPr="005143D2" w:rsidRDefault="00DE4310" w:rsidP="00DE4310">
      <w:pPr>
        <w:spacing w:line="360" w:lineRule="auto"/>
        <w:rPr>
          <w:rFonts w:ascii="Tahoma" w:hAnsi="Tahoma"/>
          <w:b/>
          <w:szCs w:val="18"/>
        </w:rPr>
      </w:pPr>
    </w:p>
    <w:p w:rsidR="00DE4310" w:rsidRPr="005143D2" w:rsidRDefault="00DE4310" w:rsidP="00DE4310">
      <w:pPr>
        <w:spacing w:line="360" w:lineRule="auto"/>
        <w:rPr>
          <w:rFonts w:ascii="Tahoma" w:hAnsi="Tahoma"/>
          <w:b/>
          <w:szCs w:val="18"/>
        </w:rPr>
      </w:pPr>
    </w:p>
    <w:p w:rsidR="00DE4310" w:rsidRPr="005143D2" w:rsidRDefault="00DE4310" w:rsidP="00DE4310">
      <w:pPr>
        <w:spacing w:line="360" w:lineRule="auto"/>
        <w:rPr>
          <w:rFonts w:ascii="Tahoma" w:hAnsi="Tahoma"/>
          <w:b/>
          <w:szCs w:val="18"/>
        </w:rPr>
      </w:pPr>
    </w:p>
    <w:p w:rsidR="00DE4310" w:rsidRPr="005143D2" w:rsidRDefault="00DE4310" w:rsidP="00DE4310">
      <w:pPr>
        <w:spacing w:line="360" w:lineRule="auto"/>
        <w:rPr>
          <w:rFonts w:ascii="Tahoma" w:hAnsi="Tahoma"/>
          <w:b/>
          <w:szCs w:val="18"/>
        </w:rPr>
      </w:pPr>
    </w:p>
    <w:p w:rsidR="00DE4310" w:rsidRPr="005143D2" w:rsidRDefault="00DE4310" w:rsidP="00DE4310">
      <w:pPr>
        <w:spacing w:line="360" w:lineRule="auto"/>
        <w:rPr>
          <w:rFonts w:ascii="Tahoma" w:hAnsi="Tahoma"/>
          <w:b/>
          <w:szCs w:val="18"/>
        </w:rPr>
      </w:pPr>
    </w:p>
    <w:p w:rsidR="00DE4310" w:rsidRPr="005143D2" w:rsidRDefault="00DE4310" w:rsidP="00DE4310">
      <w:pPr>
        <w:spacing w:line="360" w:lineRule="auto"/>
        <w:rPr>
          <w:rFonts w:ascii="Tahoma" w:hAnsi="Tahoma"/>
          <w:b/>
          <w:szCs w:val="18"/>
        </w:rPr>
      </w:pPr>
    </w:p>
    <w:p w:rsidR="000672BB" w:rsidRPr="005143D2" w:rsidRDefault="000672BB" w:rsidP="00DE4310">
      <w:pPr>
        <w:spacing w:line="360" w:lineRule="auto"/>
        <w:rPr>
          <w:rFonts w:ascii="Tahoma" w:hAnsi="Tahoma"/>
          <w:b/>
          <w:szCs w:val="18"/>
        </w:rPr>
      </w:pPr>
    </w:p>
    <w:p w:rsidR="000672BB" w:rsidRPr="005143D2" w:rsidRDefault="000672BB" w:rsidP="00DE4310">
      <w:pPr>
        <w:spacing w:line="360" w:lineRule="auto"/>
        <w:rPr>
          <w:rFonts w:ascii="Tahoma" w:hAnsi="Tahoma"/>
          <w:b/>
          <w:szCs w:val="18"/>
        </w:rPr>
      </w:pPr>
    </w:p>
    <w:p w:rsidR="000672BB" w:rsidRPr="005143D2" w:rsidRDefault="000672BB" w:rsidP="00DE4310">
      <w:pPr>
        <w:spacing w:line="360" w:lineRule="auto"/>
        <w:rPr>
          <w:rFonts w:ascii="Tahoma" w:hAnsi="Tahoma"/>
          <w:b/>
          <w:szCs w:val="18"/>
        </w:rPr>
      </w:pPr>
    </w:p>
    <w:p w:rsidR="00DE4310" w:rsidRPr="005143D2" w:rsidRDefault="00DE4310" w:rsidP="00DE4310">
      <w:pPr>
        <w:spacing w:line="360" w:lineRule="auto"/>
        <w:rPr>
          <w:rFonts w:ascii="Tahoma" w:hAnsi="Tahoma"/>
          <w:b/>
          <w:szCs w:val="18"/>
        </w:rPr>
      </w:pPr>
    </w:p>
    <w:p w:rsidR="00DE4310" w:rsidRPr="005143D2" w:rsidRDefault="004B12EB" w:rsidP="00DE4310">
      <w:pPr>
        <w:spacing w:line="360" w:lineRule="auto"/>
        <w:rPr>
          <w:rFonts w:ascii="Tahoma" w:hAnsi="Tahoma"/>
          <w:b/>
          <w:szCs w:val="18"/>
        </w:rPr>
      </w:pPr>
      <w:r w:rsidRPr="00754C5C">
        <w:rPr>
          <w:rFonts w:ascii="Tahoma" w:hAnsi="Tahoma"/>
          <w:b/>
          <w:szCs w:val="18"/>
        </w:rPr>
        <w:lastRenderedPageBreak/>
        <w:t>Załącznik nr</w:t>
      </w:r>
      <w:r w:rsidR="00754C5C">
        <w:rPr>
          <w:rFonts w:ascii="Tahoma" w:hAnsi="Tahoma"/>
          <w:b/>
          <w:szCs w:val="18"/>
        </w:rPr>
        <w:t xml:space="preserve"> 5.1 c</w:t>
      </w:r>
      <w:r w:rsidRPr="005143D2">
        <w:rPr>
          <w:rFonts w:ascii="Tahoma" w:hAnsi="Tahoma"/>
          <w:b/>
          <w:szCs w:val="18"/>
        </w:rPr>
        <w:t xml:space="preserve"> </w:t>
      </w:r>
      <w:r w:rsidR="00F03540">
        <w:rPr>
          <w:rFonts w:ascii="Tahoma" w:hAnsi="Tahoma"/>
          <w:b/>
          <w:szCs w:val="18"/>
        </w:rPr>
        <w:t xml:space="preserve"> do </w:t>
      </w:r>
      <w:r w:rsidR="00754C5C">
        <w:rPr>
          <w:rFonts w:ascii="Tahoma" w:hAnsi="Tahoma"/>
          <w:b/>
          <w:szCs w:val="18"/>
        </w:rPr>
        <w:t>SWZ - Załącznik nr 3</w:t>
      </w:r>
      <w:r w:rsidR="00DE4310" w:rsidRPr="005143D2">
        <w:rPr>
          <w:rFonts w:ascii="Tahoma" w:hAnsi="Tahoma"/>
          <w:b/>
          <w:szCs w:val="18"/>
        </w:rPr>
        <w:t xml:space="preserve"> do opisu przedmiotu zamówienia</w:t>
      </w:r>
    </w:p>
    <w:tbl>
      <w:tblPr>
        <w:tblW w:w="15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5"/>
        <w:gridCol w:w="1106"/>
        <w:gridCol w:w="1352"/>
        <w:gridCol w:w="1202"/>
        <w:gridCol w:w="1444"/>
        <w:gridCol w:w="1272"/>
        <w:gridCol w:w="1204"/>
        <w:gridCol w:w="1270"/>
        <w:gridCol w:w="1204"/>
        <w:gridCol w:w="1241"/>
        <w:gridCol w:w="313"/>
        <w:gridCol w:w="793"/>
        <w:gridCol w:w="875"/>
      </w:tblGrid>
      <w:tr w:rsidR="00DE4310" w:rsidRPr="005143D2" w:rsidTr="00DE4310">
        <w:trPr>
          <w:trHeight w:val="236"/>
        </w:trPr>
        <w:tc>
          <w:tcPr>
            <w:tcW w:w="156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Tabela nr 1: Hala Sportowa ul. Królowej Jadwigi 27/39</w:t>
            </w:r>
          </w:p>
        </w:tc>
      </w:tr>
      <w:tr w:rsidR="00DE4310" w:rsidRPr="005143D2" w:rsidTr="00DE4310">
        <w:trPr>
          <w:trHeight w:val="218"/>
        </w:trPr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Rodzaj pomieszczenia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Powierzchnia w m2</w:t>
            </w:r>
          </w:p>
        </w:tc>
        <w:tc>
          <w:tcPr>
            <w:tcW w:w="10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Rodzaj podłoża</w:t>
            </w:r>
          </w:p>
        </w:tc>
      </w:tr>
      <w:tr w:rsidR="00DE4310" w:rsidRPr="005143D2" w:rsidTr="00DE4310">
        <w:trPr>
          <w:trHeight w:val="1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Wykładzina dywanowa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Żywica poliuretanowa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Płytki </w:t>
            </w:r>
            <w:proofErr w:type="spellStart"/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gresowe</w:t>
            </w:r>
            <w:proofErr w:type="spellEnd"/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Płyta betonowa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Wykładzina kauczukowa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Poliuretan sportowy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Posadzka przemysłowa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inne</w:t>
            </w:r>
          </w:p>
        </w:tc>
      </w:tr>
      <w:tr w:rsidR="00DE4310" w:rsidRPr="005143D2" w:rsidTr="00DE4310">
        <w:trPr>
          <w:trHeight w:val="236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Biurowe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226,94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172,74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30,39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23,81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4310" w:rsidRPr="005143D2" w:rsidTr="00DE4310">
        <w:trPr>
          <w:trHeight w:val="218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komunikacja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716,97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562,53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61,42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93,02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4310" w:rsidRPr="005143D2" w:rsidTr="00DE4310">
        <w:trPr>
          <w:trHeight w:val="218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Szatnie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220,86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862065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220,86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4310" w:rsidRPr="005143D2" w:rsidTr="00DE4310">
        <w:trPr>
          <w:trHeight w:val="236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Toalety/łazienki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161,62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161,62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4310" w:rsidRPr="005143D2" w:rsidTr="00DE4310">
        <w:trPr>
          <w:trHeight w:val="453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Sala sportowe/laboratoria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1357,55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1357,55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4310" w:rsidRPr="005143D2" w:rsidTr="00DE4310">
        <w:trPr>
          <w:trHeight w:val="471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Sale dydaktyczne/siłowania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9D30CE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506,89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862065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172,92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9D30CE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333,87 ( granulat gumowy SBR )</w:t>
            </w:r>
          </w:p>
        </w:tc>
      </w:tr>
      <w:tr w:rsidR="00DE4310" w:rsidRPr="005143D2" w:rsidTr="00DE4310">
        <w:trPr>
          <w:trHeight w:val="236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8B44EB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Sala 201/202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304,23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8B44EB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304,23 –</w:t>
            </w:r>
            <w:r w:rsidR="002F46A6" w:rsidRPr="003C2436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 mata sportowa </w:t>
            </w: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 </w:t>
            </w:r>
          </w:p>
        </w:tc>
      </w:tr>
      <w:tr w:rsidR="00DE4310" w:rsidRPr="005143D2" w:rsidTr="00DE4310">
        <w:trPr>
          <w:trHeight w:val="453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Pomieszczenia magazynowe/techniczne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1063,39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21,48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125,62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9D30CE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582,32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4310" w:rsidRPr="005143D2" w:rsidTr="00DE4310">
        <w:trPr>
          <w:trHeight w:val="218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Pomieszczenia socjalne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22,84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22,84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4310" w:rsidRPr="005143D2" w:rsidTr="00DE4310">
        <w:trPr>
          <w:trHeight w:val="218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Portiernia/szatnia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24,00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24,00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4310" w:rsidRPr="005143D2" w:rsidTr="00DE4310">
        <w:trPr>
          <w:trHeight w:val="236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4310" w:rsidRPr="005143D2" w:rsidTr="00DE4310">
        <w:trPr>
          <w:trHeight w:val="218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4310" w:rsidRPr="005143D2" w:rsidTr="00DE4310">
        <w:trPr>
          <w:trHeight w:val="218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4310" w:rsidRPr="005143D2" w:rsidTr="00DE4310">
        <w:trPr>
          <w:trHeight w:val="218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4310" w:rsidRPr="005143D2" w:rsidTr="00DE4310">
        <w:trPr>
          <w:trHeight w:val="236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4310" w:rsidRPr="005143D2" w:rsidTr="00DE4310">
        <w:trPr>
          <w:trHeight w:val="218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4310" w:rsidRPr="005143D2" w:rsidTr="00DE4310">
        <w:trPr>
          <w:trHeight w:val="218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Razem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4271,32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172,74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862065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759,45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862065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495,77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93,02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862065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172,27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1357,55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9D30CE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886,55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9D30CE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333,87</w:t>
            </w:r>
          </w:p>
        </w:tc>
      </w:tr>
      <w:tr w:rsidR="00DE4310" w:rsidRPr="005143D2" w:rsidTr="00DE4310">
        <w:trPr>
          <w:trHeight w:val="345"/>
        </w:trPr>
        <w:tc>
          <w:tcPr>
            <w:tcW w:w="1561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4310" w:rsidRPr="005143D2" w:rsidTr="00DE4310">
        <w:trPr>
          <w:trHeight w:val="218"/>
        </w:trPr>
        <w:tc>
          <w:tcPr>
            <w:tcW w:w="156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wyposażenie (szt.)</w:t>
            </w:r>
          </w:p>
        </w:tc>
      </w:tr>
      <w:tr w:rsidR="00DE4310" w:rsidRPr="005143D2" w:rsidTr="00DE4310">
        <w:trPr>
          <w:trHeight w:val="925"/>
        </w:trPr>
        <w:tc>
          <w:tcPr>
            <w:tcW w:w="3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sedes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umywalka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pisuar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kabina prysznicowa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pojemniki na mydło – stal nierdzewna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pojemniki na papier toaletowy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Suszarki do rąk – stal nierdzewna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4310" w:rsidRPr="005143D2" w:rsidTr="00DE4310">
        <w:trPr>
          <w:trHeight w:val="236"/>
        </w:trPr>
        <w:tc>
          <w:tcPr>
            <w:tcW w:w="3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WC/łazienki/biura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33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56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25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17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33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17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4310" w:rsidRPr="005143D2" w:rsidTr="00DE4310">
        <w:trPr>
          <w:trHeight w:val="218"/>
        </w:trPr>
        <w:tc>
          <w:tcPr>
            <w:tcW w:w="3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4310" w:rsidRPr="005143D2" w:rsidTr="00DE4310">
        <w:trPr>
          <w:trHeight w:val="218"/>
        </w:trPr>
        <w:tc>
          <w:tcPr>
            <w:tcW w:w="3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4310" w:rsidRPr="005143D2" w:rsidTr="00DE4310">
        <w:trPr>
          <w:trHeight w:val="345"/>
        </w:trPr>
        <w:tc>
          <w:tcPr>
            <w:tcW w:w="1561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4310" w:rsidRPr="005143D2" w:rsidTr="00DE4310">
        <w:trPr>
          <w:trHeight w:val="218"/>
        </w:trPr>
        <w:tc>
          <w:tcPr>
            <w:tcW w:w="3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Powierzchnia okien dwustronnie (m</w:t>
            </w:r>
            <w:r w:rsidRPr="003C2436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>2</w:t>
            </w: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)</w:t>
            </w:r>
          </w:p>
        </w:tc>
        <w:tc>
          <w:tcPr>
            <w:tcW w:w="121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9D30CE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2000</w:t>
            </w:r>
            <w:r w:rsidR="00DE4310" w:rsidRPr="003C2436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 m</w:t>
            </w:r>
            <w:r w:rsidR="00DE4310" w:rsidRPr="003C2436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>2</w:t>
            </w:r>
            <w:r w:rsidR="00DE4310" w:rsidRPr="003C2436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 </w:t>
            </w:r>
            <w:r w:rsidR="00A67419" w:rsidRPr="003C2436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 szklana elewacja wg wskazania ścian </w:t>
            </w:r>
            <w:r w:rsidR="00DE4310" w:rsidRPr="003C2436">
              <w:rPr>
                <w:rFonts w:ascii="Tahoma" w:hAnsi="Tahoma"/>
                <w:b/>
                <w:bCs w:val="0"/>
                <w:sz w:val="16"/>
                <w:szCs w:val="16"/>
              </w:rPr>
              <w:t>w tym 150 m</w:t>
            </w:r>
            <w:r w:rsidR="00DE4310" w:rsidRPr="003C2436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 xml:space="preserve">2 </w:t>
            </w:r>
            <w:r w:rsidR="00DE4310" w:rsidRPr="003C2436">
              <w:rPr>
                <w:rFonts w:ascii="Tahoma" w:hAnsi="Tahoma"/>
                <w:b/>
                <w:bCs w:val="0"/>
                <w:sz w:val="16"/>
                <w:szCs w:val="16"/>
              </w:rPr>
              <w:t>system okienny</w:t>
            </w:r>
          </w:p>
        </w:tc>
      </w:tr>
      <w:tr w:rsidR="00DE4310" w:rsidRPr="005143D2" w:rsidTr="00DE4310">
        <w:trPr>
          <w:trHeight w:val="453"/>
        </w:trPr>
        <w:tc>
          <w:tcPr>
            <w:tcW w:w="3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Powierzchnia drzwi przeszklonych (m</w:t>
            </w:r>
            <w:r w:rsidRPr="003C2436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>2</w:t>
            </w: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) dwustronnie</w:t>
            </w:r>
          </w:p>
        </w:tc>
        <w:tc>
          <w:tcPr>
            <w:tcW w:w="121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176 m</w:t>
            </w:r>
            <w:r w:rsidRPr="003C2436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>2</w:t>
            </w: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 powierzchnia dwustronnie</w:t>
            </w:r>
          </w:p>
        </w:tc>
      </w:tr>
      <w:tr w:rsidR="00DE4310" w:rsidRPr="005143D2" w:rsidTr="00DE4310">
        <w:trPr>
          <w:trHeight w:val="218"/>
        </w:trPr>
        <w:tc>
          <w:tcPr>
            <w:tcW w:w="3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DE43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Ilość płytek na ścianach (m</w:t>
            </w:r>
            <w:r w:rsidRPr="003C2436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 xml:space="preserve">2 </w:t>
            </w: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)</w:t>
            </w:r>
          </w:p>
        </w:tc>
        <w:tc>
          <w:tcPr>
            <w:tcW w:w="121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4853C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7</w:t>
            </w:r>
            <w:r w:rsidR="003648F8" w:rsidRPr="003C2436">
              <w:rPr>
                <w:rFonts w:ascii="Tahoma" w:hAnsi="Tahoma"/>
                <w:b/>
                <w:bCs w:val="0"/>
                <w:sz w:val="16"/>
                <w:szCs w:val="16"/>
              </w:rPr>
              <w:t>00 m</w:t>
            </w:r>
            <w:r w:rsidR="003648F8" w:rsidRPr="003C2436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>2</w:t>
            </w:r>
          </w:p>
        </w:tc>
      </w:tr>
      <w:tr w:rsidR="00DE4310" w:rsidRPr="005143D2" w:rsidTr="00DE4310">
        <w:trPr>
          <w:trHeight w:val="236"/>
        </w:trPr>
        <w:tc>
          <w:tcPr>
            <w:tcW w:w="3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0" w:rsidRPr="003C2436" w:rsidRDefault="008029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Pomieszczenia udostępniane na potrzeby osób sprzątających</w:t>
            </w:r>
          </w:p>
        </w:tc>
        <w:tc>
          <w:tcPr>
            <w:tcW w:w="121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310" w:rsidRPr="003C2436" w:rsidRDefault="00802910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Jedno pomieszczenie o powierzchni - 4 m</w:t>
            </w:r>
            <w:r w:rsidRPr="003C2436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>2</w:t>
            </w:r>
          </w:p>
        </w:tc>
      </w:tr>
    </w:tbl>
    <w:p w:rsidR="00DE4310" w:rsidRPr="005143D2" w:rsidRDefault="00DE4310">
      <w:pPr>
        <w:rPr>
          <w:rFonts w:ascii="Tahoma" w:hAnsi="Tahoma"/>
          <w:szCs w:val="18"/>
        </w:rPr>
      </w:pPr>
    </w:p>
    <w:p w:rsidR="00DE4310" w:rsidRPr="005143D2" w:rsidRDefault="00DE4310">
      <w:pPr>
        <w:rPr>
          <w:rFonts w:ascii="Tahoma" w:hAnsi="Tahoma"/>
          <w:szCs w:val="18"/>
        </w:rPr>
      </w:pPr>
    </w:p>
    <w:p w:rsidR="00DE4310" w:rsidRPr="005143D2" w:rsidRDefault="00DE4310">
      <w:pPr>
        <w:rPr>
          <w:rFonts w:ascii="Tahoma" w:hAnsi="Tahoma"/>
          <w:szCs w:val="18"/>
        </w:rPr>
      </w:pPr>
    </w:p>
    <w:p w:rsidR="00DE4310" w:rsidRPr="005143D2" w:rsidRDefault="00DE4310">
      <w:pPr>
        <w:rPr>
          <w:rFonts w:ascii="Tahoma" w:hAnsi="Tahoma"/>
          <w:szCs w:val="18"/>
        </w:rPr>
      </w:pPr>
    </w:p>
    <w:p w:rsidR="004C4A0C" w:rsidRPr="005143D2" w:rsidRDefault="004B12EB">
      <w:pPr>
        <w:rPr>
          <w:rFonts w:ascii="Tahoma" w:hAnsi="Tahoma"/>
          <w:b/>
          <w:szCs w:val="18"/>
        </w:rPr>
      </w:pPr>
      <w:r w:rsidRPr="00754C5C">
        <w:rPr>
          <w:rFonts w:ascii="Tahoma" w:hAnsi="Tahoma"/>
          <w:b/>
          <w:szCs w:val="18"/>
        </w:rPr>
        <w:t>Załącznik nr</w:t>
      </w:r>
      <w:r w:rsidRPr="005143D2">
        <w:rPr>
          <w:rFonts w:ascii="Tahoma" w:hAnsi="Tahoma"/>
          <w:b/>
          <w:szCs w:val="18"/>
        </w:rPr>
        <w:t xml:space="preserve"> </w:t>
      </w:r>
      <w:r w:rsidR="00754C5C">
        <w:rPr>
          <w:rFonts w:ascii="Tahoma" w:hAnsi="Tahoma"/>
          <w:b/>
          <w:szCs w:val="18"/>
        </w:rPr>
        <w:t>5.1 d</w:t>
      </w:r>
      <w:r w:rsidR="00F03540">
        <w:rPr>
          <w:rFonts w:ascii="Tahoma" w:hAnsi="Tahoma"/>
          <w:b/>
          <w:szCs w:val="18"/>
        </w:rPr>
        <w:t xml:space="preserve"> do </w:t>
      </w:r>
      <w:r w:rsidR="00754C5C">
        <w:rPr>
          <w:rFonts w:ascii="Tahoma" w:hAnsi="Tahoma"/>
          <w:b/>
          <w:szCs w:val="18"/>
        </w:rPr>
        <w:t>SWZ - Załącznik nr 4</w:t>
      </w:r>
      <w:r w:rsidR="004C4A0C" w:rsidRPr="005143D2">
        <w:rPr>
          <w:rFonts w:ascii="Tahoma" w:hAnsi="Tahoma"/>
          <w:b/>
          <w:szCs w:val="18"/>
        </w:rPr>
        <w:t xml:space="preserve">  do opisu przedmiotu zamówienia</w:t>
      </w:r>
    </w:p>
    <w:p w:rsidR="007859CB" w:rsidRPr="005143D2" w:rsidRDefault="007859CB">
      <w:pPr>
        <w:rPr>
          <w:rFonts w:ascii="Tahoma" w:hAnsi="Tahoma"/>
          <w:szCs w:val="18"/>
        </w:rPr>
      </w:pPr>
    </w:p>
    <w:tbl>
      <w:tblPr>
        <w:tblStyle w:val="Tabela-Siatka"/>
        <w:tblW w:w="15647" w:type="dxa"/>
        <w:tblInd w:w="-116" w:type="dxa"/>
        <w:tblLook w:val="01E0" w:firstRow="1" w:lastRow="1" w:firstColumn="1" w:lastColumn="1" w:noHBand="0" w:noVBand="0"/>
      </w:tblPr>
      <w:tblGrid>
        <w:gridCol w:w="1467"/>
        <w:gridCol w:w="1697"/>
        <w:gridCol w:w="1364"/>
        <w:gridCol w:w="1155"/>
        <w:gridCol w:w="1192"/>
        <w:gridCol w:w="1285"/>
        <w:gridCol w:w="1146"/>
        <w:gridCol w:w="1358"/>
        <w:gridCol w:w="1241"/>
        <w:gridCol w:w="1192"/>
        <w:gridCol w:w="288"/>
        <w:gridCol w:w="1123"/>
        <w:gridCol w:w="1139"/>
      </w:tblGrid>
      <w:tr w:rsidR="004C4A0C" w:rsidRPr="003C2436" w:rsidTr="004C4A0C">
        <w:trPr>
          <w:trHeight w:val="233"/>
        </w:trPr>
        <w:tc>
          <w:tcPr>
            <w:tcW w:w="15647" w:type="dxa"/>
            <w:gridSpan w:val="13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Tabela </w:t>
            </w:r>
            <w:r w:rsidR="00AF0682" w:rsidRPr="003C2436">
              <w:rPr>
                <w:rFonts w:ascii="Tahoma" w:hAnsi="Tahoma"/>
                <w:b/>
                <w:bCs w:val="0"/>
                <w:sz w:val="16"/>
                <w:szCs w:val="16"/>
              </w:rPr>
              <w:t>nr 1: Budynek Dydaktyczny ul.</w:t>
            </w: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 Królowej Jadwigi</w:t>
            </w:r>
            <w:r w:rsidR="00AF0682" w:rsidRPr="003C2436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 27/39</w:t>
            </w:r>
          </w:p>
        </w:tc>
      </w:tr>
      <w:tr w:rsidR="004C4A0C" w:rsidRPr="003C2436" w:rsidTr="004C4A0C">
        <w:trPr>
          <w:trHeight w:val="174"/>
        </w:trPr>
        <w:tc>
          <w:tcPr>
            <w:tcW w:w="1467" w:type="dxa"/>
            <w:vMerge w:val="restart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Rodzaj pomieszczenia</w:t>
            </w:r>
          </w:p>
        </w:tc>
        <w:tc>
          <w:tcPr>
            <w:tcW w:w="1697" w:type="dxa"/>
            <w:vMerge w:val="restart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64" w:type="dxa"/>
            <w:vMerge w:val="restart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Powierzchnia w m2</w:t>
            </w:r>
          </w:p>
        </w:tc>
        <w:tc>
          <w:tcPr>
            <w:tcW w:w="11119" w:type="dxa"/>
            <w:gridSpan w:val="10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Rodzaj podłoża</w:t>
            </w:r>
          </w:p>
        </w:tc>
      </w:tr>
      <w:tr w:rsidR="004C4A0C" w:rsidRPr="003C2436" w:rsidTr="004C4A0C">
        <w:trPr>
          <w:trHeight w:val="140"/>
        </w:trPr>
        <w:tc>
          <w:tcPr>
            <w:tcW w:w="1467" w:type="dxa"/>
            <w:vMerge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697" w:type="dxa"/>
            <w:vMerge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64" w:type="dxa"/>
            <w:vMerge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Linoleum Typu A</w:t>
            </w:r>
          </w:p>
        </w:tc>
        <w:tc>
          <w:tcPr>
            <w:tcW w:w="1192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Wykładzina Typu A</w:t>
            </w:r>
          </w:p>
        </w:tc>
        <w:tc>
          <w:tcPr>
            <w:tcW w:w="128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Płytki ceramiczne</w:t>
            </w:r>
          </w:p>
        </w:tc>
        <w:tc>
          <w:tcPr>
            <w:tcW w:w="1146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proofErr w:type="spellStart"/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granitogres</w:t>
            </w:r>
            <w:proofErr w:type="spellEnd"/>
          </w:p>
        </w:tc>
        <w:tc>
          <w:tcPr>
            <w:tcW w:w="1358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powierzchnie cementowe</w:t>
            </w:r>
          </w:p>
        </w:tc>
        <w:tc>
          <w:tcPr>
            <w:tcW w:w="1241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konglomerat</w:t>
            </w:r>
          </w:p>
        </w:tc>
        <w:tc>
          <w:tcPr>
            <w:tcW w:w="1480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Wykładzina PCV</w:t>
            </w:r>
          </w:p>
        </w:tc>
        <w:tc>
          <w:tcPr>
            <w:tcW w:w="2262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inne</w:t>
            </w:r>
          </w:p>
        </w:tc>
      </w:tr>
      <w:tr w:rsidR="004C4A0C" w:rsidRPr="003C2436" w:rsidTr="004C4A0C">
        <w:trPr>
          <w:trHeight w:val="174"/>
        </w:trPr>
        <w:tc>
          <w:tcPr>
            <w:tcW w:w="1467" w:type="dxa"/>
            <w:vAlign w:val="center"/>
          </w:tcPr>
          <w:p w:rsidR="004C4A0C" w:rsidRPr="003C2436" w:rsidRDefault="004C4A0C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biurowe</w:t>
            </w:r>
          </w:p>
        </w:tc>
        <w:tc>
          <w:tcPr>
            <w:tcW w:w="1697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64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 1981,56</w:t>
            </w:r>
          </w:p>
        </w:tc>
        <w:tc>
          <w:tcPr>
            <w:tcW w:w="115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417,20</w:t>
            </w:r>
          </w:p>
        </w:tc>
        <w:tc>
          <w:tcPr>
            <w:tcW w:w="1192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1519,41</w:t>
            </w:r>
          </w:p>
        </w:tc>
        <w:tc>
          <w:tcPr>
            <w:tcW w:w="128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20,41</w:t>
            </w:r>
          </w:p>
        </w:tc>
        <w:tc>
          <w:tcPr>
            <w:tcW w:w="1146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24,54</w:t>
            </w:r>
          </w:p>
        </w:tc>
        <w:tc>
          <w:tcPr>
            <w:tcW w:w="1358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41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80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2262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4C4A0C" w:rsidRPr="003C2436" w:rsidTr="004C4A0C">
        <w:trPr>
          <w:trHeight w:val="189"/>
        </w:trPr>
        <w:tc>
          <w:tcPr>
            <w:tcW w:w="1467" w:type="dxa"/>
            <w:vAlign w:val="center"/>
          </w:tcPr>
          <w:p w:rsidR="004C4A0C" w:rsidRPr="003C2436" w:rsidRDefault="004C4A0C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socjalne</w:t>
            </w:r>
          </w:p>
        </w:tc>
        <w:tc>
          <w:tcPr>
            <w:tcW w:w="1697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64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113,42</w:t>
            </w:r>
          </w:p>
        </w:tc>
        <w:tc>
          <w:tcPr>
            <w:tcW w:w="115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20,68</w:t>
            </w:r>
          </w:p>
        </w:tc>
        <w:tc>
          <w:tcPr>
            <w:tcW w:w="1192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8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92,74</w:t>
            </w:r>
          </w:p>
        </w:tc>
        <w:tc>
          <w:tcPr>
            <w:tcW w:w="1146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41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80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2262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4C4A0C" w:rsidRPr="003C2436" w:rsidTr="004C4A0C">
        <w:trPr>
          <w:trHeight w:val="174"/>
        </w:trPr>
        <w:tc>
          <w:tcPr>
            <w:tcW w:w="1467" w:type="dxa"/>
            <w:vAlign w:val="center"/>
          </w:tcPr>
          <w:p w:rsidR="004C4A0C" w:rsidRPr="003C2436" w:rsidRDefault="004C4A0C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szatnie</w:t>
            </w:r>
          </w:p>
        </w:tc>
        <w:tc>
          <w:tcPr>
            <w:tcW w:w="1697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64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91,74</w:t>
            </w:r>
          </w:p>
        </w:tc>
        <w:tc>
          <w:tcPr>
            <w:tcW w:w="115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92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8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47,28</w:t>
            </w:r>
          </w:p>
        </w:tc>
        <w:tc>
          <w:tcPr>
            <w:tcW w:w="1146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39,70</w:t>
            </w:r>
          </w:p>
        </w:tc>
        <w:tc>
          <w:tcPr>
            <w:tcW w:w="1358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41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80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4,76</w:t>
            </w:r>
          </w:p>
        </w:tc>
        <w:tc>
          <w:tcPr>
            <w:tcW w:w="2262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4C4A0C" w:rsidRPr="003C2436" w:rsidTr="004C4A0C">
        <w:trPr>
          <w:trHeight w:val="189"/>
        </w:trPr>
        <w:tc>
          <w:tcPr>
            <w:tcW w:w="1467" w:type="dxa"/>
            <w:vAlign w:val="center"/>
          </w:tcPr>
          <w:p w:rsidR="004C4A0C" w:rsidRPr="003C2436" w:rsidRDefault="004C4A0C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korytarze</w:t>
            </w:r>
          </w:p>
        </w:tc>
        <w:tc>
          <w:tcPr>
            <w:tcW w:w="1697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64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879,18</w:t>
            </w:r>
          </w:p>
        </w:tc>
        <w:tc>
          <w:tcPr>
            <w:tcW w:w="115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631,36</w:t>
            </w:r>
          </w:p>
        </w:tc>
        <w:tc>
          <w:tcPr>
            <w:tcW w:w="1192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12,32</w:t>
            </w:r>
          </w:p>
        </w:tc>
        <w:tc>
          <w:tcPr>
            <w:tcW w:w="128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70,13</w:t>
            </w:r>
          </w:p>
        </w:tc>
        <w:tc>
          <w:tcPr>
            <w:tcW w:w="1146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133,40</w:t>
            </w:r>
          </w:p>
        </w:tc>
        <w:tc>
          <w:tcPr>
            <w:tcW w:w="1358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41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80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31,97</w:t>
            </w:r>
          </w:p>
        </w:tc>
        <w:tc>
          <w:tcPr>
            <w:tcW w:w="2262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4C4A0C" w:rsidRPr="003C2436" w:rsidTr="004C4A0C">
        <w:trPr>
          <w:trHeight w:val="363"/>
        </w:trPr>
        <w:tc>
          <w:tcPr>
            <w:tcW w:w="1467" w:type="dxa"/>
            <w:vAlign w:val="center"/>
          </w:tcPr>
          <w:p w:rsidR="004C4A0C" w:rsidRPr="003C2436" w:rsidRDefault="004C4A0C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hol</w:t>
            </w:r>
          </w:p>
        </w:tc>
        <w:tc>
          <w:tcPr>
            <w:tcW w:w="1697" w:type="dxa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364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664,2</w:t>
            </w:r>
          </w:p>
        </w:tc>
        <w:tc>
          <w:tcPr>
            <w:tcW w:w="115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226,60</w:t>
            </w:r>
          </w:p>
        </w:tc>
        <w:tc>
          <w:tcPr>
            <w:tcW w:w="1192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8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46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190,80</w:t>
            </w:r>
          </w:p>
        </w:tc>
        <w:tc>
          <w:tcPr>
            <w:tcW w:w="1358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41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80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2262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246,80 (posadzka syntetyczna)</w:t>
            </w:r>
          </w:p>
        </w:tc>
      </w:tr>
      <w:tr w:rsidR="004C4A0C" w:rsidRPr="003C2436" w:rsidTr="004C4A0C">
        <w:trPr>
          <w:trHeight w:val="276"/>
        </w:trPr>
        <w:tc>
          <w:tcPr>
            <w:tcW w:w="1467" w:type="dxa"/>
            <w:vAlign w:val="center"/>
          </w:tcPr>
          <w:p w:rsidR="004C4A0C" w:rsidRPr="003C2436" w:rsidRDefault="004C4A0C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schody</w:t>
            </w:r>
          </w:p>
        </w:tc>
        <w:tc>
          <w:tcPr>
            <w:tcW w:w="1697" w:type="dxa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364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328,8</w:t>
            </w:r>
          </w:p>
        </w:tc>
        <w:tc>
          <w:tcPr>
            <w:tcW w:w="115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92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8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43,72</w:t>
            </w:r>
          </w:p>
        </w:tc>
        <w:tc>
          <w:tcPr>
            <w:tcW w:w="1146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41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285,08</w:t>
            </w:r>
          </w:p>
        </w:tc>
        <w:tc>
          <w:tcPr>
            <w:tcW w:w="1480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2262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4C4A0C" w:rsidRPr="003C2436" w:rsidTr="004C4A0C">
        <w:trPr>
          <w:trHeight w:val="189"/>
        </w:trPr>
        <w:tc>
          <w:tcPr>
            <w:tcW w:w="1467" w:type="dxa"/>
            <w:vAlign w:val="center"/>
          </w:tcPr>
          <w:p w:rsidR="004C4A0C" w:rsidRPr="003C2436" w:rsidRDefault="004C4A0C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WC</w:t>
            </w:r>
          </w:p>
        </w:tc>
        <w:tc>
          <w:tcPr>
            <w:tcW w:w="1697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64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199,61</w:t>
            </w:r>
          </w:p>
        </w:tc>
        <w:tc>
          <w:tcPr>
            <w:tcW w:w="115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92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8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199,61</w:t>
            </w:r>
          </w:p>
        </w:tc>
        <w:tc>
          <w:tcPr>
            <w:tcW w:w="1146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41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80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2262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4C4A0C" w:rsidRPr="003C2436" w:rsidTr="004C4A0C">
        <w:trPr>
          <w:trHeight w:val="174"/>
        </w:trPr>
        <w:tc>
          <w:tcPr>
            <w:tcW w:w="1467" w:type="dxa"/>
            <w:vAlign w:val="center"/>
          </w:tcPr>
          <w:p w:rsidR="004C4A0C" w:rsidRPr="003C2436" w:rsidRDefault="004C4A0C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łazienki</w:t>
            </w:r>
          </w:p>
        </w:tc>
        <w:tc>
          <w:tcPr>
            <w:tcW w:w="1697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64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132,63</w:t>
            </w:r>
          </w:p>
        </w:tc>
        <w:tc>
          <w:tcPr>
            <w:tcW w:w="115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92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8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132,63</w:t>
            </w:r>
          </w:p>
        </w:tc>
        <w:tc>
          <w:tcPr>
            <w:tcW w:w="1146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41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80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2262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4C4A0C" w:rsidRPr="003C2436" w:rsidTr="004C4A0C">
        <w:trPr>
          <w:trHeight w:val="567"/>
        </w:trPr>
        <w:tc>
          <w:tcPr>
            <w:tcW w:w="1467" w:type="dxa"/>
            <w:vAlign w:val="center"/>
          </w:tcPr>
          <w:p w:rsidR="004C4A0C" w:rsidRPr="003C2436" w:rsidRDefault="004C4A0C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sale wykładowe, ćwiczeniowe</w:t>
            </w:r>
          </w:p>
        </w:tc>
        <w:tc>
          <w:tcPr>
            <w:tcW w:w="1697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64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1620,85</w:t>
            </w:r>
          </w:p>
        </w:tc>
        <w:tc>
          <w:tcPr>
            <w:tcW w:w="115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1569,05</w:t>
            </w:r>
          </w:p>
        </w:tc>
        <w:tc>
          <w:tcPr>
            <w:tcW w:w="1192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8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51,80</w:t>
            </w:r>
          </w:p>
        </w:tc>
        <w:tc>
          <w:tcPr>
            <w:tcW w:w="1146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41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80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2262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4C4A0C" w:rsidRPr="003C2436" w:rsidTr="004C4A0C">
        <w:trPr>
          <w:trHeight w:val="174"/>
        </w:trPr>
        <w:tc>
          <w:tcPr>
            <w:tcW w:w="1467" w:type="dxa"/>
            <w:vAlign w:val="center"/>
          </w:tcPr>
          <w:p w:rsidR="004C4A0C" w:rsidRPr="003C2436" w:rsidRDefault="004C4A0C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cafeteria</w:t>
            </w:r>
          </w:p>
        </w:tc>
        <w:tc>
          <w:tcPr>
            <w:tcW w:w="1697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64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67,07</w:t>
            </w:r>
          </w:p>
        </w:tc>
        <w:tc>
          <w:tcPr>
            <w:tcW w:w="115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92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8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46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67,07</w:t>
            </w:r>
          </w:p>
        </w:tc>
        <w:tc>
          <w:tcPr>
            <w:tcW w:w="1358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41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80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2262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4C4A0C" w:rsidRPr="003C2436" w:rsidTr="004C4A0C">
        <w:trPr>
          <w:trHeight w:val="189"/>
        </w:trPr>
        <w:tc>
          <w:tcPr>
            <w:tcW w:w="1467" w:type="dxa"/>
            <w:vAlign w:val="center"/>
          </w:tcPr>
          <w:p w:rsidR="004C4A0C" w:rsidRPr="003C2436" w:rsidRDefault="004C4A0C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Archiwum</w:t>
            </w:r>
          </w:p>
        </w:tc>
        <w:tc>
          <w:tcPr>
            <w:tcW w:w="1697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64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21,88</w:t>
            </w:r>
          </w:p>
        </w:tc>
        <w:tc>
          <w:tcPr>
            <w:tcW w:w="115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92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8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21,88</w:t>
            </w:r>
          </w:p>
        </w:tc>
        <w:tc>
          <w:tcPr>
            <w:tcW w:w="1146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41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80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2262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4C4A0C" w:rsidRPr="003C2436" w:rsidTr="004C4A0C">
        <w:trPr>
          <w:trHeight w:val="174"/>
        </w:trPr>
        <w:tc>
          <w:tcPr>
            <w:tcW w:w="1467" w:type="dxa"/>
            <w:vAlign w:val="center"/>
          </w:tcPr>
          <w:p w:rsidR="004C4A0C" w:rsidRPr="003C2436" w:rsidRDefault="004C4A0C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magazyn</w:t>
            </w:r>
          </w:p>
        </w:tc>
        <w:tc>
          <w:tcPr>
            <w:tcW w:w="1697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64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83,4</w:t>
            </w:r>
          </w:p>
        </w:tc>
        <w:tc>
          <w:tcPr>
            <w:tcW w:w="115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92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8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46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68,61</w:t>
            </w:r>
          </w:p>
        </w:tc>
        <w:tc>
          <w:tcPr>
            <w:tcW w:w="1241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80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14,79</w:t>
            </w:r>
          </w:p>
        </w:tc>
        <w:tc>
          <w:tcPr>
            <w:tcW w:w="2262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4C4A0C" w:rsidRPr="003C2436" w:rsidTr="004C4A0C">
        <w:trPr>
          <w:trHeight w:val="189"/>
        </w:trPr>
        <w:tc>
          <w:tcPr>
            <w:tcW w:w="1467" w:type="dxa"/>
            <w:vAlign w:val="center"/>
          </w:tcPr>
          <w:p w:rsidR="004C4A0C" w:rsidRPr="003C2436" w:rsidRDefault="004C4A0C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Pracownie </w:t>
            </w:r>
          </w:p>
        </w:tc>
        <w:tc>
          <w:tcPr>
            <w:tcW w:w="1697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64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150,11</w:t>
            </w:r>
          </w:p>
        </w:tc>
        <w:tc>
          <w:tcPr>
            <w:tcW w:w="115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92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8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46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41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80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93,14</w:t>
            </w:r>
          </w:p>
        </w:tc>
        <w:tc>
          <w:tcPr>
            <w:tcW w:w="2262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56,97(posadzka sportowa)</w:t>
            </w:r>
          </w:p>
        </w:tc>
      </w:tr>
      <w:tr w:rsidR="004C4A0C" w:rsidRPr="003C2436" w:rsidTr="004C4A0C">
        <w:trPr>
          <w:trHeight w:val="174"/>
        </w:trPr>
        <w:tc>
          <w:tcPr>
            <w:tcW w:w="1467" w:type="dxa"/>
            <w:vAlign w:val="center"/>
          </w:tcPr>
          <w:p w:rsidR="004C4A0C" w:rsidRPr="003C2436" w:rsidRDefault="004C4A0C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warsztat</w:t>
            </w:r>
          </w:p>
        </w:tc>
        <w:tc>
          <w:tcPr>
            <w:tcW w:w="1697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64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102,51</w:t>
            </w:r>
          </w:p>
        </w:tc>
        <w:tc>
          <w:tcPr>
            <w:tcW w:w="115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92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8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46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102,51</w:t>
            </w:r>
          </w:p>
        </w:tc>
        <w:tc>
          <w:tcPr>
            <w:tcW w:w="1241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80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2262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4C4A0C" w:rsidRPr="003C2436" w:rsidTr="004C4A0C">
        <w:trPr>
          <w:trHeight w:val="189"/>
        </w:trPr>
        <w:tc>
          <w:tcPr>
            <w:tcW w:w="1467" w:type="dxa"/>
            <w:vAlign w:val="center"/>
          </w:tcPr>
          <w:p w:rsidR="004C4A0C" w:rsidRPr="003C2436" w:rsidRDefault="004C4A0C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księgarnia</w:t>
            </w:r>
          </w:p>
        </w:tc>
        <w:tc>
          <w:tcPr>
            <w:tcW w:w="1697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64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66,16</w:t>
            </w:r>
          </w:p>
        </w:tc>
        <w:tc>
          <w:tcPr>
            <w:tcW w:w="115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92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8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46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66,16</w:t>
            </w:r>
          </w:p>
        </w:tc>
        <w:tc>
          <w:tcPr>
            <w:tcW w:w="1358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41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80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2262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4C4A0C" w:rsidRPr="003C2436" w:rsidTr="004C4A0C">
        <w:trPr>
          <w:trHeight w:val="363"/>
        </w:trPr>
        <w:tc>
          <w:tcPr>
            <w:tcW w:w="1467" w:type="dxa"/>
            <w:vAlign w:val="center"/>
          </w:tcPr>
          <w:p w:rsidR="004C4A0C" w:rsidRPr="003C2436" w:rsidRDefault="004C4A0C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sale konferencyjne</w:t>
            </w:r>
          </w:p>
        </w:tc>
        <w:tc>
          <w:tcPr>
            <w:tcW w:w="1697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64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92,77</w:t>
            </w:r>
          </w:p>
        </w:tc>
        <w:tc>
          <w:tcPr>
            <w:tcW w:w="115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92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92,77</w:t>
            </w:r>
          </w:p>
        </w:tc>
        <w:tc>
          <w:tcPr>
            <w:tcW w:w="128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146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358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241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1480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  <w:tc>
          <w:tcPr>
            <w:tcW w:w="2262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4C4A0C" w:rsidRPr="003C2436" w:rsidTr="004C4A0C">
        <w:trPr>
          <w:trHeight w:val="189"/>
        </w:trPr>
        <w:tc>
          <w:tcPr>
            <w:tcW w:w="1467" w:type="dxa"/>
            <w:tcBorders>
              <w:bottom w:val="single" w:sz="4" w:space="0" w:color="auto"/>
            </w:tcBorders>
            <w:vAlign w:val="center"/>
          </w:tcPr>
          <w:p w:rsidR="004C4A0C" w:rsidRPr="003C2436" w:rsidRDefault="004C4A0C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Razem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6595,89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2864,89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1624,50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680,20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521,67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171,12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285,08</w:t>
            </w:r>
          </w:p>
        </w:tc>
        <w:tc>
          <w:tcPr>
            <w:tcW w:w="1480" w:type="dxa"/>
            <w:gridSpan w:val="2"/>
            <w:tcBorders>
              <w:bottom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144,66</w:t>
            </w:r>
          </w:p>
        </w:tc>
        <w:tc>
          <w:tcPr>
            <w:tcW w:w="2262" w:type="dxa"/>
            <w:gridSpan w:val="2"/>
            <w:tcBorders>
              <w:bottom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303,77</w:t>
            </w:r>
          </w:p>
        </w:tc>
      </w:tr>
      <w:tr w:rsidR="004C4A0C" w:rsidRPr="003C2436" w:rsidTr="004C4A0C">
        <w:trPr>
          <w:trHeight w:val="276"/>
        </w:trPr>
        <w:tc>
          <w:tcPr>
            <w:tcW w:w="1564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4A0C" w:rsidRPr="003C2436" w:rsidRDefault="004C4A0C" w:rsidP="007859CB">
            <w:pPr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4C4A0C" w:rsidRPr="003C2436" w:rsidTr="004C4A0C">
        <w:trPr>
          <w:trHeight w:val="174"/>
        </w:trPr>
        <w:tc>
          <w:tcPr>
            <w:tcW w:w="15647" w:type="dxa"/>
            <w:gridSpan w:val="13"/>
            <w:tcBorders>
              <w:top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wyposażenie (szt.)</w:t>
            </w:r>
          </w:p>
        </w:tc>
      </w:tr>
      <w:tr w:rsidR="004C4A0C" w:rsidRPr="003C2436" w:rsidTr="004C4A0C">
        <w:trPr>
          <w:trHeight w:val="567"/>
        </w:trPr>
        <w:tc>
          <w:tcPr>
            <w:tcW w:w="3164" w:type="dxa"/>
            <w:gridSpan w:val="2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64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sedes</w:t>
            </w:r>
          </w:p>
        </w:tc>
        <w:tc>
          <w:tcPr>
            <w:tcW w:w="115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umywalka</w:t>
            </w:r>
          </w:p>
        </w:tc>
        <w:tc>
          <w:tcPr>
            <w:tcW w:w="1192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pisuar</w:t>
            </w:r>
          </w:p>
        </w:tc>
        <w:tc>
          <w:tcPr>
            <w:tcW w:w="1285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kabina prysznicowa</w:t>
            </w:r>
          </w:p>
        </w:tc>
        <w:tc>
          <w:tcPr>
            <w:tcW w:w="1146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pojemniki na mydło</w:t>
            </w:r>
          </w:p>
        </w:tc>
        <w:tc>
          <w:tcPr>
            <w:tcW w:w="1358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pojemniki na papier toaletowy</w:t>
            </w:r>
          </w:p>
        </w:tc>
        <w:tc>
          <w:tcPr>
            <w:tcW w:w="1241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pojemniki na ręczniki papierowe</w:t>
            </w:r>
          </w:p>
        </w:tc>
        <w:tc>
          <w:tcPr>
            <w:tcW w:w="1192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Suszarki do rąk</w:t>
            </w:r>
          </w:p>
        </w:tc>
        <w:tc>
          <w:tcPr>
            <w:tcW w:w="1411" w:type="dxa"/>
            <w:gridSpan w:val="2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Zlew kwasoodporny</w:t>
            </w:r>
          </w:p>
        </w:tc>
        <w:tc>
          <w:tcPr>
            <w:tcW w:w="1139" w:type="dxa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Kosz zawieszany</w:t>
            </w:r>
          </w:p>
        </w:tc>
      </w:tr>
      <w:tr w:rsidR="004C4A0C" w:rsidRPr="003C2436" w:rsidTr="004C4A0C">
        <w:trPr>
          <w:trHeight w:val="174"/>
        </w:trPr>
        <w:tc>
          <w:tcPr>
            <w:tcW w:w="3164" w:type="dxa"/>
            <w:gridSpan w:val="2"/>
          </w:tcPr>
          <w:p w:rsidR="004C4A0C" w:rsidRPr="003C2436" w:rsidRDefault="004C4A0C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WC/łazienki/biura</w:t>
            </w:r>
          </w:p>
        </w:tc>
        <w:tc>
          <w:tcPr>
            <w:tcW w:w="1364" w:type="dxa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58</w:t>
            </w:r>
          </w:p>
        </w:tc>
        <w:tc>
          <w:tcPr>
            <w:tcW w:w="1155" w:type="dxa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79</w:t>
            </w:r>
          </w:p>
        </w:tc>
        <w:tc>
          <w:tcPr>
            <w:tcW w:w="1192" w:type="dxa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20</w:t>
            </w:r>
          </w:p>
        </w:tc>
        <w:tc>
          <w:tcPr>
            <w:tcW w:w="1285" w:type="dxa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6</w:t>
            </w:r>
          </w:p>
        </w:tc>
        <w:tc>
          <w:tcPr>
            <w:tcW w:w="1146" w:type="dxa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56</w:t>
            </w:r>
          </w:p>
        </w:tc>
        <w:tc>
          <w:tcPr>
            <w:tcW w:w="1358" w:type="dxa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58</w:t>
            </w:r>
          </w:p>
        </w:tc>
        <w:tc>
          <w:tcPr>
            <w:tcW w:w="1241" w:type="dxa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56</w:t>
            </w:r>
          </w:p>
        </w:tc>
        <w:tc>
          <w:tcPr>
            <w:tcW w:w="1192" w:type="dxa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28</w:t>
            </w:r>
          </w:p>
        </w:tc>
        <w:tc>
          <w:tcPr>
            <w:tcW w:w="1411" w:type="dxa"/>
            <w:gridSpan w:val="2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29</w:t>
            </w:r>
          </w:p>
        </w:tc>
        <w:tc>
          <w:tcPr>
            <w:tcW w:w="1139" w:type="dxa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23</w:t>
            </w:r>
          </w:p>
        </w:tc>
      </w:tr>
      <w:tr w:rsidR="004C4A0C" w:rsidRPr="003C2436" w:rsidTr="004C4A0C">
        <w:trPr>
          <w:trHeight w:val="276"/>
        </w:trPr>
        <w:tc>
          <w:tcPr>
            <w:tcW w:w="1564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4A0C" w:rsidRPr="003C2436" w:rsidRDefault="004C4A0C" w:rsidP="007859CB">
            <w:pPr>
              <w:rPr>
                <w:rFonts w:ascii="Tahoma" w:hAnsi="Tahoma"/>
                <w:bCs w:val="0"/>
                <w:sz w:val="16"/>
                <w:szCs w:val="16"/>
              </w:rPr>
            </w:pPr>
          </w:p>
        </w:tc>
      </w:tr>
      <w:tr w:rsidR="004C4A0C" w:rsidRPr="003C2436" w:rsidTr="004C4A0C">
        <w:trPr>
          <w:trHeight w:val="378"/>
        </w:trPr>
        <w:tc>
          <w:tcPr>
            <w:tcW w:w="3164" w:type="dxa"/>
            <w:gridSpan w:val="2"/>
            <w:tcBorders>
              <w:top w:val="single" w:sz="4" w:space="0" w:color="auto"/>
            </w:tcBorders>
          </w:tcPr>
          <w:p w:rsidR="004C4A0C" w:rsidRPr="003C2436" w:rsidRDefault="004C4A0C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Powierzchnia okien dwustronnie (m</w:t>
            </w:r>
            <w:r w:rsidRPr="003C2436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>2</w:t>
            </w: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)</w:t>
            </w:r>
          </w:p>
        </w:tc>
        <w:tc>
          <w:tcPr>
            <w:tcW w:w="12483" w:type="dxa"/>
            <w:gridSpan w:val="11"/>
            <w:tcBorders>
              <w:top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4300 m</w:t>
            </w:r>
            <w:r w:rsidRPr="003C2436">
              <w:rPr>
                <w:rFonts w:ascii="Tahoma" w:hAnsi="Tahoma"/>
                <w:bCs w:val="0"/>
                <w:sz w:val="16"/>
                <w:szCs w:val="16"/>
                <w:vertAlign w:val="superscript"/>
              </w:rPr>
              <w:t>2</w:t>
            </w:r>
            <w:r w:rsidRPr="003C2436">
              <w:rPr>
                <w:rFonts w:ascii="Tahoma" w:hAnsi="Tahoma"/>
                <w:bCs w:val="0"/>
                <w:sz w:val="16"/>
                <w:szCs w:val="16"/>
              </w:rPr>
              <w:t xml:space="preserve"> fasada płytowo – ryglowa + 800m</w:t>
            </w:r>
            <w:r w:rsidRPr="003C2436">
              <w:rPr>
                <w:rFonts w:ascii="Tahoma" w:hAnsi="Tahoma"/>
                <w:bCs w:val="0"/>
                <w:sz w:val="16"/>
                <w:szCs w:val="16"/>
                <w:vertAlign w:val="superscript"/>
              </w:rPr>
              <w:t>2</w:t>
            </w:r>
            <w:r w:rsidRPr="003C2436">
              <w:rPr>
                <w:rFonts w:ascii="Tahoma" w:hAnsi="Tahoma"/>
                <w:bCs w:val="0"/>
                <w:sz w:val="16"/>
                <w:szCs w:val="16"/>
              </w:rPr>
              <w:t xml:space="preserve"> system okienny = 5100 m</w:t>
            </w:r>
            <w:r w:rsidRPr="003C2436">
              <w:rPr>
                <w:rFonts w:ascii="Tahoma" w:hAnsi="Tahoma"/>
                <w:bCs w:val="0"/>
                <w:sz w:val="16"/>
                <w:szCs w:val="16"/>
                <w:vertAlign w:val="superscript"/>
              </w:rPr>
              <w:t>2</w:t>
            </w:r>
          </w:p>
        </w:tc>
      </w:tr>
      <w:tr w:rsidR="004C4A0C" w:rsidRPr="003C2436" w:rsidTr="004C4A0C">
        <w:trPr>
          <w:trHeight w:val="363"/>
        </w:trPr>
        <w:tc>
          <w:tcPr>
            <w:tcW w:w="3164" w:type="dxa"/>
            <w:gridSpan w:val="2"/>
          </w:tcPr>
          <w:p w:rsidR="004C4A0C" w:rsidRPr="003C2436" w:rsidRDefault="004C4A0C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Powierzchnia drzwi przeszklonych (m</w:t>
            </w:r>
            <w:r w:rsidRPr="003C2436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>2</w:t>
            </w: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) dwustronnie</w:t>
            </w:r>
          </w:p>
        </w:tc>
        <w:tc>
          <w:tcPr>
            <w:tcW w:w="12483" w:type="dxa"/>
            <w:gridSpan w:val="11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920,72 m</w:t>
            </w:r>
            <w:r w:rsidRPr="003C2436">
              <w:rPr>
                <w:rFonts w:ascii="Tahoma" w:hAnsi="Tahoma"/>
                <w:bCs w:val="0"/>
                <w:sz w:val="16"/>
                <w:szCs w:val="16"/>
                <w:vertAlign w:val="superscript"/>
              </w:rPr>
              <w:t>2</w:t>
            </w:r>
          </w:p>
        </w:tc>
      </w:tr>
      <w:tr w:rsidR="004C4A0C" w:rsidRPr="003C2436" w:rsidTr="004C4A0C">
        <w:trPr>
          <w:trHeight w:val="189"/>
        </w:trPr>
        <w:tc>
          <w:tcPr>
            <w:tcW w:w="3164" w:type="dxa"/>
            <w:gridSpan w:val="2"/>
          </w:tcPr>
          <w:p w:rsidR="004C4A0C" w:rsidRPr="003C2436" w:rsidRDefault="004C4A0C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Ilość płytek na ścianach (m</w:t>
            </w:r>
            <w:r w:rsidRPr="003C2436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 xml:space="preserve">2 </w:t>
            </w: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)</w:t>
            </w:r>
          </w:p>
        </w:tc>
        <w:tc>
          <w:tcPr>
            <w:tcW w:w="12483" w:type="dxa"/>
            <w:gridSpan w:val="11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  <w:vertAlign w:val="superscript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1100 m</w:t>
            </w:r>
            <w:r w:rsidRPr="003C2436">
              <w:rPr>
                <w:rFonts w:ascii="Tahoma" w:hAnsi="Tahoma"/>
                <w:bCs w:val="0"/>
                <w:sz w:val="16"/>
                <w:szCs w:val="16"/>
                <w:vertAlign w:val="superscript"/>
              </w:rPr>
              <w:t>2</w:t>
            </w:r>
          </w:p>
        </w:tc>
      </w:tr>
      <w:tr w:rsidR="004C4A0C" w:rsidRPr="003C2436" w:rsidTr="004C4A0C">
        <w:trPr>
          <w:trHeight w:val="174"/>
        </w:trPr>
        <w:tc>
          <w:tcPr>
            <w:tcW w:w="3164" w:type="dxa"/>
            <w:gridSpan w:val="2"/>
          </w:tcPr>
          <w:p w:rsidR="004C4A0C" w:rsidRPr="003C2436" w:rsidRDefault="004C4A0C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Gabloty ilość/m</w:t>
            </w:r>
            <w:r w:rsidRPr="003C2436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483" w:type="dxa"/>
            <w:gridSpan w:val="11"/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  <w:vertAlign w:val="superscript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96/108m</w:t>
            </w:r>
            <w:r w:rsidRPr="003C2436">
              <w:rPr>
                <w:rFonts w:ascii="Tahoma" w:hAnsi="Tahoma"/>
                <w:bCs w:val="0"/>
                <w:sz w:val="16"/>
                <w:szCs w:val="16"/>
                <w:vertAlign w:val="superscript"/>
              </w:rPr>
              <w:t>2</w:t>
            </w:r>
          </w:p>
        </w:tc>
      </w:tr>
      <w:tr w:rsidR="004C4A0C" w:rsidRPr="003C2436" w:rsidTr="004C4A0C">
        <w:trPr>
          <w:trHeight w:val="378"/>
        </w:trPr>
        <w:tc>
          <w:tcPr>
            <w:tcW w:w="3164" w:type="dxa"/>
            <w:gridSpan w:val="2"/>
          </w:tcPr>
          <w:p w:rsidR="004C4A0C" w:rsidRPr="003C2436" w:rsidRDefault="004C4A0C" w:rsidP="007859CB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Pomieszczenia udostępniane na potrzeby osób sprzątających</w:t>
            </w:r>
          </w:p>
        </w:tc>
        <w:tc>
          <w:tcPr>
            <w:tcW w:w="12483" w:type="dxa"/>
            <w:gridSpan w:val="11"/>
            <w:vAlign w:val="center"/>
          </w:tcPr>
          <w:p w:rsidR="004C4A0C" w:rsidRPr="003C2436" w:rsidRDefault="00B32E37" w:rsidP="007859CB">
            <w:pPr>
              <w:jc w:val="center"/>
              <w:rPr>
                <w:rFonts w:ascii="Tahoma" w:hAnsi="Tahoma"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Cs w:val="0"/>
                <w:sz w:val="16"/>
                <w:szCs w:val="16"/>
              </w:rPr>
              <w:t>sześć</w:t>
            </w:r>
            <w:r w:rsidR="004C4A0C" w:rsidRPr="003C2436">
              <w:rPr>
                <w:rFonts w:ascii="Tahoma" w:hAnsi="Tahoma"/>
                <w:bCs w:val="0"/>
                <w:sz w:val="16"/>
                <w:szCs w:val="16"/>
              </w:rPr>
              <w:t xml:space="preserve"> pomiesz</w:t>
            </w:r>
            <w:r w:rsidRPr="003C2436">
              <w:rPr>
                <w:rFonts w:ascii="Tahoma" w:hAnsi="Tahoma"/>
                <w:bCs w:val="0"/>
                <w:sz w:val="16"/>
                <w:szCs w:val="16"/>
              </w:rPr>
              <w:t xml:space="preserve">czeń o łącznej powierzchni  25 </w:t>
            </w:r>
            <w:r w:rsidR="004C4A0C" w:rsidRPr="003C2436">
              <w:rPr>
                <w:rFonts w:ascii="Tahoma" w:hAnsi="Tahoma"/>
                <w:bCs w:val="0"/>
                <w:sz w:val="16"/>
                <w:szCs w:val="16"/>
              </w:rPr>
              <w:t>m</w:t>
            </w:r>
            <w:r w:rsidR="004C4A0C" w:rsidRPr="003C2436">
              <w:rPr>
                <w:rFonts w:ascii="Tahoma" w:hAnsi="Tahoma"/>
                <w:bCs w:val="0"/>
                <w:sz w:val="16"/>
                <w:szCs w:val="16"/>
                <w:vertAlign w:val="superscript"/>
              </w:rPr>
              <w:t>2</w:t>
            </w:r>
            <w:r w:rsidR="004C4A0C" w:rsidRPr="003C2436">
              <w:rPr>
                <w:rFonts w:ascii="Tahoma" w:hAnsi="Tahoma"/>
                <w:bCs w:val="0"/>
                <w:sz w:val="16"/>
                <w:szCs w:val="16"/>
              </w:rPr>
              <w:t xml:space="preserve"> </w:t>
            </w:r>
          </w:p>
        </w:tc>
      </w:tr>
      <w:tr w:rsidR="004C4A0C" w:rsidRPr="003C2436" w:rsidTr="004C4A0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9"/>
        </w:trPr>
        <w:tc>
          <w:tcPr>
            <w:tcW w:w="3164" w:type="dxa"/>
            <w:gridSpan w:val="2"/>
          </w:tcPr>
          <w:p w:rsidR="004C4A0C" w:rsidRPr="003C2436" w:rsidRDefault="004C4A0C" w:rsidP="007859CB">
            <w:pPr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Tablice sucho ścieralne</w:t>
            </w:r>
          </w:p>
        </w:tc>
        <w:tc>
          <w:tcPr>
            <w:tcW w:w="12483" w:type="dxa"/>
            <w:gridSpan w:val="11"/>
            <w:shd w:val="clear" w:color="auto" w:fill="auto"/>
          </w:tcPr>
          <w:p w:rsidR="004C4A0C" w:rsidRPr="003C2436" w:rsidRDefault="004C4A0C" w:rsidP="007859CB">
            <w:pPr>
              <w:spacing w:after="200" w:line="276" w:lineRule="auto"/>
              <w:rPr>
                <w:rFonts w:ascii="Tahoma" w:hAnsi="Tahoma"/>
                <w:sz w:val="16"/>
                <w:szCs w:val="16"/>
                <w:vertAlign w:val="superscript"/>
              </w:rPr>
            </w:pPr>
            <w:r w:rsidRPr="003C2436">
              <w:rPr>
                <w:rFonts w:ascii="Tahoma" w:hAnsi="Tahoma"/>
                <w:sz w:val="16"/>
                <w:szCs w:val="16"/>
              </w:rPr>
              <w:t xml:space="preserve">                                                                                                                                   100m</w:t>
            </w:r>
            <w:r w:rsidRPr="003C2436">
              <w:rPr>
                <w:rFonts w:ascii="Tahoma" w:hAnsi="Tahoma"/>
                <w:sz w:val="16"/>
                <w:szCs w:val="16"/>
                <w:vertAlign w:val="superscript"/>
              </w:rPr>
              <w:t>2</w:t>
            </w:r>
          </w:p>
        </w:tc>
      </w:tr>
    </w:tbl>
    <w:p w:rsidR="004C4A0C" w:rsidRPr="005143D2" w:rsidRDefault="004C4A0C" w:rsidP="004C4A0C">
      <w:pPr>
        <w:rPr>
          <w:rFonts w:ascii="Tahoma" w:hAnsi="Tahoma"/>
          <w:szCs w:val="18"/>
        </w:rPr>
      </w:pPr>
    </w:p>
    <w:p w:rsidR="00DE4310" w:rsidRPr="005143D2" w:rsidRDefault="00DE4310">
      <w:pPr>
        <w:rPr>
          <w:rFonts w:ascii="Tahoma" w:hAnsi="Tahoma"/>
          <w:szCs w:val="18"/>
        </w:rPr>
      </w:pPr>
    </w:p>
    <w:p w:rsidR="004C4A0C" w:rsidRPr="005143D2" w:rsidRDefault="004C4A0C">
      <w:pPr>
        <w:rPr>
          <w:rFonts w:ascii="Tahoma" w:hAnsi="Tahoma"/>
          <w:szCs w:val="18"/>
        </w:rPr>
      </w:pPr>
    </w:p>
    <w:p w:rsidR="004C4A0C" w:rsidRPr="005143D2" w:rsidRDefault="004C4A0C" w:rsidP="004C4A0C">
      <w:pPr>
        <w:rPr>
          <w:rFonts w:ascii="Tahoma" w:hAnsi="Tahoma"/>
          <w:b/>
          <w:szCs w:val="18"/>
        </w:rPr>
      </w:pPr>
      <w:r w:rsidRPr="005143D2">
        <w:rPr>
          <w:rFonts w:ascii="Tahoma" w:hAnsi="Tahoma"/>
          <w:b/>
          <w:szCs w:val="18"/>
        </w:rPr>
        <w:lastRenderedPageBreak/>
        <w:t xml:space="preserve">                                                 </w:t>
      </w:r>
    </w:p>
    <w:p w:rsidR="004C4A0C" w:rsidRPr="005143D2" w:rsidRDefault="004C4A0C" w:rsidP="004C4A0C">
      <w:pPr>
        <w:ind w:left="1416" w:firstLine="708"/>
        <w:rPr>
          <w:rFonts w:ascii="Tahoma" w:hAnsi="Tahoma"/>
          <w:b/>
          <w:szCs w:val="18"/>
        </w:rPr>
      </w:pPr>
    </w:p>
    <w:p w:rsidR="004C4A0C" w:rsidRPr="005143D2" w:rsidRDefault="004C4A0C" w:rsidP="004C4A0C">
      <w:pPr>
        <w:ind w:left="1416" w:firstLine="708"/>
        <w:rPr>
          <w:rFonts w:ascii="Tahoma" w:hAnsi="Tahoma"/>
          <w:b/>
          <w:szCs w:val="18"/>
        </w:rPr>
      </w:pPr>
    </w:p>
    <w:p w:rsidR="004C4A0C" w:rsidRPr="005143D2" w:rsidRDefault="004C4A0C" w:rsidP="004C4A0C">
      <w:pPr>
        <w:rPr>
          <w:rFonts w:ascii="Tahoma" w:hAnsi="Tahoma"/>
          <w:b/>
          <w:bCs w:val="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0"/>
        <w:gridCol w:w="8289"/>
      </w:tblGrid>
      <w:tr w:rsidR="004C4A0C" w:rsidRPr="005143D2" w:rsidTr="00B816E1">
        <w:tc>
          <w:tcPr>
            <w:tcW w:w="15559" w:type="dxa"/>
            <w:gridSpan w:val="2"/>
            <w:vAlign w:val="center"/>
          </w:tcPr>
          <w:p w:rsidR="004C4A0C" w:rsidRPr="005143D2" w:rsidRDefault="004C4A0C" w:rsidP="004C4A0C">
            <w:pPr>
              <w:jc w:val="center"/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Tabela</w:t>
            </w:r>
            <w:r w:rsidR="009E5787" w:rsidRPr="005143D2">
              <w:rPr>
                <w:rFonts w:ascii="Tahoma" w:hAnsi="Tahoma"/>
                <w:b/>
                <w:bCs w:val="0"/>
                <w:szCs w:val="18"/>
              </w:rPr>
              <w:t xml:space="preserve"> nr 2</w:t>
            </w:r>
            <w:r w:rsidRPr="005143D2">
              <w:rPr>
                <w:rFonts w:ascii="Tahoma" w:hAnsi="Tahoma"/>
                <w:b/>
                <w:bCs w:val="0"/>
                <w:szCs w:val="18"/>
              </w:rPr>
              <w:t xml:space="preserve"> sprzątania Zakładu Żywności i Żywienia ( Budynek Dydaktyczny )</w:t>
            </w:r>
          </w:p>
          <w:p w:rsidR="004C4A0C" w:rsidRPr="005143D2" w:rsidRDefault="004C4A0C" w:rsidP="007859CB">
            <w:pPr>
              <w:rPr>
                <w:rFonts w:ascii="Tahoma" w:hAnsi="Tahoma"/>
                <w:b/>
                <w:bCs w:val="0"/>
                <w:szCs w:val="18"/>
              </w:rPr>
            </w:pPr>
          </w:p>
        </w:tc>
      </w:tr>
      <w:tr w:rsidR="004C4A0C" w:rsidRPr="005143D2" w:rsidTr="00B816E1">
        <w:tc>
          <w:tcPr>
            <w:tcW w:w="7270" w:type="dxa"/>
            <w:vAlign w:val="center"/>
          </w:tcPr>
          <w:p w:rsidR="004C4A0C" w:rsidRPr="005143D2" w:rsidRDefault="004C4A0C" w:rsidP="007859CB">
            <w:pPr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 xml:space="preserve">Pomieszczenie </w:t>
            </w:r>
          </w:p>
        </w:tc>
        <w:tc>
          <w:tcPr>
            <w:tcW w:w="8289" w:type="dxa"/>
            <w:vAlign w:val="center"/>
          </w:tcPr>
          <w:p w:rsidR="004C4A0C" w:rsidRPr="005143D2" w:rsidRDefault="004C4A0C" w:rsidP="007859CB">
            <w:pPr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Częstotliwość sprzątania</w:t>
            </w:r>
          </w:p>
          <w:p w:rsidR="004C4A0C" w:rsidRPr="005143D2" w:rsidRDefault="004C4A0C" w:rsidP="007859CB">
            <w:pPr>
              <w:rPr>
                <w:rFonts w:ascii="Tahoma" w:hAnsi="Tahoma"/>
                <w:b/>
                <w:bCs w:val="0"/>
                <w:szCs w:val="18"/>
              </w:rPr>
            </w:pPr>
          </w:p>
        </w:tc>
      </w:tr>
      <w:tr w:rsidR="004C4A0C" w:rsidRPr="005143D2" w:rsidTr="00B816E1">
        <w:tc>
          <w:tcPr>
            <w:tcW w:w="7270" w:type="dxa"/>
            <w:vAlign w:val="center"/>
          </w:tcPr>
          <w:p w:rsidR="004C4A0C" w:rsidRPr="005143D2" w:rsidRDefault="004C4A0C" w:rsidP="007859CB">
            <w:pPr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 xml:space="preserve">Pomieszczenia kuchenne od 17A do 18B  </w:t>
            </w:r>
          </w:p>
        </w:tc>
        <w:tc>
          <w:tcPr>
            <w:tcW w:w="8289" w:type="dxa"/>
            <w:vAlign w:val="center"/>
          </w:tcPr>
          <w:p w:rsidR="004C4A0C" w:rsidRPr="005143D2" w:rsidRDefault="004C4A0C" w:rsidP="007859CB">
            <w:pPr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Codzienne mycie podłóg w godzinach ustalonych z pracownikiem Zakładu</w:t>
            </w:r>
          </w:p>
          <w:p w:rsidR="004C4A0C" w:rsidRPr="005143D2" w:rsidRDefault="004C4A0C" w:rsidP="007859CB">
            <w:pPr>
              <w:rPr>
                <w:rFonts w:ascii="Tahoma" w:hAnsi="Tahoma"/>
                <w:b/>
                <w:bCs w:val="0"/>
                <w:szCs w:val="18"/>
              </w:rPr>
            </w:pPr>
          </w:p>
        </w:tc>
      </w:tr>
      <w:tr w:rsidR="004C4A0C" w:rsidRPr="005143D2" w:rsidTr="00B816E1">
        <w:tc>
          <w:tcPr>
            <w:tcW w:w="7270" w:type="dxa"/>
            <w:vAlign w:val="center"/>
          </w:tcPr>
          <w:p w:rsidR="004C4A0C" w:rsidRPr="005143D2" w:rsidRDefault="004C4A0C" w:rsidP="007859CB">
            <w:pPr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Urządzenia kuchenne</w:t>
            </w:r>
          </w:p>
        </w:tc>
        <w:tc>
          <w:tcPr>
            <w:tcW w:w="8289" w:type="dxa"/>
            <w:vAlign w:val="center"/>
          </w:tcPr>
          <w:p w:rsidR="004C4A0C" w:rsidRPr="005143D2" w:rsidRDefault="004C4A0C" w:rsidP="007859CB">
            <w:pPr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 xml:space="preserve">Raz na kwartał </w:t>
            </w:r>
          </w:p>
          <w:p w:rsidR="004C4A0C" w:rsidRPr="005143D2" w:rsidRDefault="004C4A0C" w:rsidP="007859CB">
            <w:pPr>
              <w:rPr>
                <w:rFonts w:ascii="Tahoma" w:hAnsi="Tahoma"/>
                <w:b/>
                <w:bCs w:val="0"/>
                <w:szCs w:val="18"/>
              </w:rPr>
            </w:pPr>
          </w:p>
        </w:tc>
      </w:tr>
      <w:tr w:rsidR="004C4A0C" w:rsidRPr="005143D2" w:rsidTr="00B816E1">
        <w:tc>
          <w:tcPr>
            <w:tcW w:w="7270" w:type="dxa"/>
            <w:vAlign w:val="center"/>
          </w:tcPr>
          <w:p w:rsidR="004C4A0C" w:rsidRPr="005143D2" w:rsidRDefault="004C4A0C" w:rsidP="007859CB">
            <w:pPr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Okapy, szafa przelotowa</w:t>
            </w:r>
          </w:p>
        </w:tc>
        <w:tc>
          <w:tcPr>
            <w:tcW w:w="8289" w:type="dxa"/>
            <w:vAlign w:val="center"/>
          </w:tcPr>
          <w:p w:rsidR="004C4A0C" w:rsidRPr="005143D2" w:rsidRDefault="004C4A0C" w:rsidP="007859CB">
            <w:pPr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Raz w miesiącu</w:t>
            </w:r>
          </w:p>
          <w:p w:rsidR="004C4A0C" w:rsidRPr="005143D2" w:rsidRDefault="004C4A0C" w:rsidP="007859CB">
            <w:pPr>
              <w:rPr>
                <w:rFonts w:ascii="Tahoma" w:hAnsi="Tahoma"/>
                <w:b/>
                <w:bCs w:val="0"/>
                <w:szCs w:val="18"/>
              </w:rPr>
            </w:pPr>
          </w:p>
        </w:tc>
      </w:tr>
      <w:tr w:rsidR="004C4A0C" w:rsidRPr="005143D2" w:rsidTr="00B816E1">
        <w:tc>
          <w:tcPr>
            <w:tcW w:w="7270" w:type="dxa"/>
            <w:vAlign w:val="center"/>
          </w:tcPr>
          <w:p w:rsidR="004C4A0C" w:rsidRPr="005143D2" w:rsidRDefault="00A67419" w:rsidP="007859CB">
            <w:pPr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Ś</w:t>
            </w:r>
            <w:r w:rsidR="004C4A0C" w:rsidRPr="005143D2">
              <w:rPr>
                <w:rFonts w:ascii="Tahoma" w:hAnsi="Tahoma"/>
                <w:b/>
                <w:bCs w:val="0"/>
                <w:szCs w:val="18"/>
              </w:rPr>
              <w:t>ciany oraz drzwi w części produkcyjnej</w:t>
            </w:r>
          </w:p>
        </w:tc>
        <w:tc>
          <w:tcPr>
            <w:tcW w:w="8289" w:type="dxa"/>
            <w:vAlign w:val="center"/>
          </w:tcPr>
          <w:p w:rsidR="004C4A0C" w:rsidRPr="005143D2" w:rsidRDefault="004C4A0C" w:rsidP="007859CB">
            <w:pPr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Raz na kwartał</w:t>
            </w:r>
          </w:p>
          <w:p w:rsidR="004C4A0C" w:rsidRPr="005143D2" w:rsidRDefault="004C4A0C" w:rsidP="007859CB">
            <w:pPr>
              <w:rPr>
                <w:rFonts w:ascii="Tahoma" w:hAnsi="Tahoma"/>
                <w:b/>
                <w:bCs w:val="0"/>
                <w:szCs w:val="18"/>
              </w:rPr>
            </w:pPr>
          </w:p>
        </w:tc>
      </w:tr>
      <w:tr w:rsidR="004C4A0C" w:rsidRPr="005143D2" w:rsidTr="00B816E1">
        <w:tc>
          <w:tcPr>
            <w:tcW w:w="7270" w:type="dxa"/>
            <w:vAlign w:val="center"/>
          </w:tcPr>
          <w:p w:rsidR="004C4A0C" w:rsidRPr="005143D2" w:rsidRDefault="004C4A0C" w:rsidP="007859CB">
            <w:pPr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Powierzchni i urządzenia magazynowe (19,036)</w:t>
            </w:r>
          </w:p>
        </w:tc>
        <w:tc>
          <w:tcPr>
            <w:tcW w:w="8289" w:type="dxa"/>
            <w:vAlign w:val="center"/>
          </w:tcPr>
          <w:p w:rsidR="004C4A0C" w:rsidRPr="005143D2" w:rsidRDefault="004C4A0C" w:rsidP="007859CB">
            <w:pPr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 xml:space="preserve">Raz w miesiącu </w:t>
            </w:r>
          </w:p>
          <w:p w:rsidR="004C4A0C" w:rsidRPr="005143D2" w:rsidRDefault="004C4A0C" w:rsidP="007859CB">
            <w:pPr>
              <w:rPr>
                <w:rFonts w:ascii="Tahoma" w:hAnsi="Tahoma"/>
                <w:b/>
                <w:bCs w:val="0"/>
                <w:szCs w:val="18"/>
              </w:rPr>
            </w:pPr>
          </w:p>
        </w:tc>
      </w:tr>
      <w:tr w:rsidR="004C4A0C" w:rsidRPr="005143D2" w:rsidTr="00B816E1">
        <w:tc>
          <w:tcPr>
            <w:tcW w:w="7270" w:type="dxa"/>
            <w:vAlign w:val="center"/>
          </w:tcPr>
          <w:p w:rsidR="004C4A0C" w:rsidRPr="005143D2" w:rsidRDefault="004C4A0C" w:rsidP="007859CB">
            <w:pPr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Szatnie Studenckie (033 i 034)</w:t>
            </w:r>
          </w:p>
        </w:tc>
        <w:tc>
          <w:tcPr>
            <w:tcW w:w="8289" w:type="dxa"/>
            <w:vAlign w:val="center"/>
          </w:tcPr>
          <w:p w:rsidR="004C4A0C" w:rsidRPr="005143D2" w:rsidRDefault="004C4A0C" w:rsidP="007859CB">
            <w:pPr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Po każdych zajęciach</w:t>
            </w:r>
          </w:p>
          <w:p w:rsidR="004C4A0C" w:rsidRPr="005143D2" w:rsidRDefault="004C4A0C" w:rsidP="007859CB">
            <w:pPr>
              <w:rPr>
                <w:rFonts w:ascii="Tahoma" w:hAnsi="Tahoma"/>
                <w:b/>
                <w:bCs w:val="0"/>
                <w:szCs w:val="18"/>
              </w:rPr>
            </w:pPr>
          </w:p>
        </w:tc>
      </w:tr>
      <w:tr w:rsidR="004C4A0C" w:rsidRPr="005143D2" w:rsidTr="00B816E1">
        <w:tc>
          <w:tcPr>
            <w:tcW w:w="7270" w:type="dxa"/>
            <w:vAlign w:val="center"/>
          </w:tcPr>
          <w:p w:rsidR="004C4A0C" w:rsidRPr="005143D2" w:rsidRDefault="004C4A0C" w:rsidP="007859CB">
            <w:pPr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 xml:space="preserve">Bufet </w:t>
            </w:r>
          </w:p>
        </w:tc>
        <w:tc>
          <w:tcPr>
            <w:tcW w:w="8289" w:type="dxa"/>
            <w:vAlign w:val="center"/>
          </w:tcPr>
          <w:p w:rsidR="004C4A0C" w:rsidRPr="005143D2" w:rsidRDefault="004C4A0C" w:rsidP="007859CB">
            <w:pPr>
              <w:rPr>
                <w:rFonts w:ascii="Tahoma" w:hAnsi="Tahoma"/>
                <w:b/>
                <w:bCs w:val="0"/>
                <w:szCs w:val="18"/>
              </w:rPr>
            </w:pPr>
            <w:r w:rsidRPr="005143D2">
              <w:rPr>
                <w:rFonts w:ascii="Tahoma" w:hAnsi="Tahoma"/>
                <w:b/>
                <w:bCs w:val="0"/>
                <w:szCs w:val="18"/>
              </w:rPr>
              <w:t>Raz w miesiącu</w:t>
            </w:r>
          </w:p>
          <w:p w:rsidR="004C4A0C" w:rsidRPr="005143D2" w:rsidRDefault="004C4A0C" w:rsidP="007859CB">
            <w:pPr>
              <w:rPr>
                <w:rFonts w:ascii="Tahoma" w:hAnsi="Tahoma"/>
                <w:b/>
                <w:bCs w:val="0"/>
                <w:szCs w:val="18"/>
              </w:rPr>
            </w:pPr>
          </w:p>
        </w:tc>
      </w:tr>
    </w:tbl>
    <w:p w:rsidR="004C4A0C" w:rsidRPr="005143D2" w:rsidRDefault="004C4A0C">
      <w:pPr>
        <w:rPr>
          <w:rFonts w:ascii="Tahoma" w:hAnsi="Tahoma"/>
          <w:szCs w:val="18"/>
        </w:rPr>
      </w:pPr>
    </w:p>
    <w:p w:rsidR="004C4A0C" w:rsidRPr="005143D2" w:rsidRDefault="004C4A0C">
      <w:pPr>
        <w:rPr>
          <w:rFonts w:ascii="Tahoma" w:hAnsi="Tahoma"/>
          <w:szCs w:val="18"/>
        </w:rPr>
      </w:pPr>
    </w:p>
    <w:p w:rsidR="004C4A0C" w:rsidRPr="005143D2" w:rsidRDefault="004B12EB">
      <w:pPr>
        <w:rPr>
          <w:rFonts w:ascii="Tahoma" w:hAnsi="Tahoma"/>
          <w:b/>
          <w:color w:val="FF0000"/>
          <w:szCs w:val="18"/>
        </w:rPr>
      </w:pPr>
      <w:r w:rsidRPr="00754C5C">
        <w:rPr>
          <w:rFonts w:ascii="Tahoma" w:hAnsi="Tahoma"/>
          <w:b/>
          <w:color w:val="000000" w:themeColor="text1"/>
          <w:szCs w:val="18"/>
        </w:rPr>
        <w:t>Załączniki nr</w:t>
      </w:r>
      <w:r w:rsidRPr="005143D2">
        <w:rPr>
          <w:rFonts w:ascii="Tahoma" w:hAnsi="Tahoma"/>
          <w:b/>
          <w:color w:val="000000" w:themeColor="text1"/>
          <w:szCs w:val="18"/>
        </w:rPr>
        <w:t xml:space="preserve"> </w:t>
      </w:r>
      <w:r w:rsidR="00754C5C">
        <w:rPr>
          <w:rFonts w:ascii="Tahoma" w:hAnsi="Tahoma"/>
          <w:b/>
          <w:color w:val="000000" w:themeColor="text1"/>
          <w:szCs w:val="18"/>
        </w:rPr>
        <w:t>5.1e</w:t>
      </w:r>
      <w:r w:rsidR="00F03540">
        <w:rPr>
          <w:rFonts w:ascii="Tahoma" w:hAnsi="Tahoma"/>
          <w:b/>
          <w:color w:val="000000" w:themeColor="text1"/>
          <w:szCs w:val="18"/>
        </w:rPr>
        <w:t xml:space="preserve"> do </w:t>
      </w:r>
      <w:r w:rsidR="00754C5C">
        <w:rPr>
          <w:rFonts w:ascii="Tahoma" w:hAnsi="Tahoma"/>
          <w:b/>
          <w:color w:val="000000" w:themeColor="text1"/>
          <w:szCs w:val="18"/>
        </w:rPr>
        <w:t>SWZ - Załącznik nr 5</w:t>
      </w:r>
      <w:r w:rsidR="00BE73AA" w:rsidRPr="005143D2">
        <w:rPr>
          <w:rFonts w:ascii="Tahoma" w:hAnsi="Tahoma"/>
          <w:b/>
          <w:color w:val="000000" w:themeColor="text1"/>
          <w:szCs w:val="18"/>
        </w:rPr>
        <w:t xml:space="preserve"> Instrukcja konserwacji Urządzeń kuchennych nr 1-</w:t>
      </w:r>
      <w:r w:rsidR="00BE73AA" w:rsidRPr="005143D2">
        <w:rPr>
          <w:rFonts w:ascii="Tahoma" w:hAnsi="Tahoma"/>
          <w:b/>
          <w:szCs w:val="18"/>
        </w:rPr>
        <w:t>23</w:t>
      </w:r>
      <w:r w:rsidR="00BE73AA" w:rsidRPr="005143D2">
        <w:rPr>
          <w:rFonts w:ascii="Tahoma" w:hAnsi="Tahoma"/>
          <w:b/>
          <w:color w:val="FF0000"/>
          <w:szCs w:val="18"/>
        </w:rPr>
        <w:t xml:space="preserve">  </w:t>
      </w:r>
    </w:p>
    <w:p w:rsidR="004C4A0C" w:rsidRPr="005143D2" w:rsidRDefault="004C4A0C">
      <w:pPr>
        <w:rPr>
          <w:rFonts w:ascii="Tahoma" w:hAnsi="Tahoma"/>
          <w:szCs w:val="18"/>
        </w:rPr>
      </w:pPr>
    </w:p>
    <w:p w:rsidR="004C4A0C" w:rsidRPr="005143D2" w:rsidRDefault="004C4A0C">
      <w:pPr>
        <w:rPr>
          <w:rFonts w:ascii="Tahoma" w:hAnsi="Tahoma"/>
          <w:szCs w:val="18"/>
        </w:rPr>
      </w:pPr>
    </w:p>
    <w:p w:rsidR="004C4A0C" w:rsidRPr="005143D2" w:rsidRDefault="004C4A0C">
      <w:pPr>
        <w:rPr>
          <w:rFonts w:ascii="Tahoma" w:hAnsi="Tahoma"/>
          <w:szCs w:val="18"/>
        </w:rPr>
      </w:pPr>
    </w:p>
    <w:p w:rsidR="004C4A0C" w:rsidRPr="005143D2" w:rsidRDefault="004C4A0C">
      <w:pPr>
        <w:rPr>
          <w:rFonts w:ascii="Tahoma" w:hAnsi="Tahoma"/>
          <w:szCs w:val="18"/>
        </w:rPr>
      </w:pPr>
    </w:p>
    <w:p w:rsidR="004C4A0C" w:rsidRPr="005143D2" w:rsidRDefault="004C4A0C">
      <w:pPr>
        <w:rPr>
          <w:rFonts w:ascii="Tahoma" w:hAnsi="Tahoma"/>
          <w:szCs w:val="18"/>
        </w:rPr>
      </w:pPr>
    </w:p>
    <w:p w:rsidR="004C4A0C" w:rsidRPr="005143D2" w:rsidRDefault="004C4A0C">
      <w:pPr>
        <w:rPr>
          <w:rFonts w:ascii="Tahoma" w:hAnsi="Tahoma"/>
          <w:szCs w:val="18"/>
        </w:rPr>
      </w:pPr>
    </w:p>
    <w:p w:rsidR="004C4A0C" w:rsidRPr="005143D2" w:rsidRDefault="004C4A0C">
      <w:pPr>
        <w:rPr>
          <w:rFonts w:ascii="Tahoma" w:hAnsi="Tahoma"/>
          <w:szCs w:val="18"/>
        </w:rPr>
      </w:pPr>
    </w:p>
    <w:p w:rsidR="004C4A0C" w:rsidRPr="005143D2" w:rsidRDefault="004C4A0C">
      <w:pPr>
        <w:rPr>
          <w:rFonts w:ascii="Tahoma" w:hAnsi="Tahoma"/>
          <w:szCs w:val="18"/>
        </w:rPr>
      </w:pPr>
    </w:p>
    <w:p w:rsidR="004C4A0C" w:rsidRPr="005143D2" w:rsidRDefault="004C4A0C">
      <w:pPr>
        <w:rPr>
          <w:rFonts w:ascii="Tahoma" w:hAnsi="Tahoma"/>
          <w:szCs w:val="18"/>
        </w:rPr>
      </w:pPr>
    </w:p>
    <w:p w:rsidR="004C4A0C" w:rsidRPr="005143D2" w:rsidRDefault="004C4A0C">
      <w:pPr>
        <w:rPr>
          <w:rFonts w:ascii="Tahoma" w:hAnsi="Tahoma"/>
          <w:szCs w:val="18"/>
        </w:rPr>
      </w:pPr>
    </w:p>
    <w:p w:rsidR="004C4A0C" w:rsidRPr="005143D2" w:rsidRDefault="004C4A0C">
      <w:pPr>
        <w:rPr>
          <w:rFonts w:ascii="Tahoma" w:hAnsi="Tahoma"/>
          <w:szCs w:val="18"/>
        </w:rPr>
      </w:pPr>
    </w:p>
    <w:p w:rsidR="004C4A0C" w:rsidRPr="005143D2" w:rsidRDefault="004C4A0C">
      <w:pPr>
        <w:rPr>
          <w:rFonts w:ascii="Tahoma" w:hAnsi="Tahoma"/>
          <w:szCs w:val="18"/>
        </w:rPr>
      </w:pPr>
    </w:p>
    <w:p w:rsidR="004C4A0C" w:rsidRPr="005143D2" w:rsidRDefault="004C4A0C">
      <w:pPr>
        <w:rPr>
          <w:rFonts w:ascii="Tahoma" w:hAnsi="Tahoma"/>
          <w:szCs w:val="18"/>
        </w:rPr>
      </w:pPr>
    </w:p>
    <w:p w:rsidR="004C4A0C" w:rsidRPr="005143D2" w:rsidRDefault="004C4A0C">
      <w:pPr>
        <w:rPr>
          <w:rFonts w:ascii="Tahoma" w:hAnsi="Tahoma"/>
          <w:szCs w:val="18"/>
        </w:rPr>
      </w:pPr>
    </w:p>
    <w:p w:rsidR="004C4A0C" w:rsidRPr="005143D2" w:rsidRDefault="004C4A0C">
      <w:pPr>
        <w:rPr>
          <w:rFonts w:ascii="Tahoma" w:hAnsi="Tahoma"/>
          <w:szCs w:val="18"/>
        </w:rPr>
      </w:pPr>
    </w:p>
    <w:p w:rsidR="004C4A0C" w:rsidRPr="005143D2" w:rsidRDefault="004C4A0C">
      <w:pPr>
        <w:rPr>
          <w:rFonts w:ascii="Tahoma" w:hAnsi="Tahoma"/>
          <w:szCs w:val="18"/>
        </w:rPr>
      </w:pPr>
    </w:p>
    <w:p w:rsidR="004C4A0C" w:rsidRPr="005143D2" w:rsidRDefault="004C4A0C">
      <w:pPr>
        <w:rPr>
          <w:rFonts w:ascii="Tahoma" w:hAnsi="Tahoma"/>
          <w:szCs w:val="18"/>
        </w:rPr>
      </w:pPr>
    </w:p>
    <w:p w:rsidR="004C4A0C" w:rsidRPr="005143D2" w:rsidRDefault="004C4A0C">
      <w:pPr>
        <w:rPr>
          <w:rFonts w:ascii="Tahoma" w:hAnsi="Tahoma"/>
          <w:szCs w:val="18"/>
        </w:rPr>
      </w:pPr>
    </w:p>
    <w:p w:rsidR="004C4A0C" w:rsidRPr="005143D2" w:rsidRDefault="004C4A0C">
      <w:pPr>
        <w:rPr>
          <w:rFonts w:ascii="Tahoma" w:hAnsi="Tahoma"/>
          <w:szCs w:val="18"/>
        </w:rPr>
      </w:pPr>
    </w:p>
    <w:p w:rsidR="004C4A0C" w:rsidRPr="005143D2" w:rsidRDefault="004C4A0C">
      <w:pPr>
        <w:rPr>
          <w:rFonts w:ascii="Tahoma" w:hAnsi="Tahoma"/>
          <w:szCs w:val="18"/>
        </w:rPr>
      </w:pPr>
    </w:p>
    <w:p w:rsidR="003C2436" w:rsidRDefault="003C2436">
      <w:pPr>
        <w:rPr>
          <w:rFonts w:ascii="Tahoma" w:hAnsi="Tahoma"/>
          <w:b/>
          <w:szCs w:val="18"/>
          <w:highlight w:val="yellow"/>
        </w:rPr>
      </w:pPr>
    </w:p>
    <w:p w:rsidR="003C2436" w:rsidRDefault="003C2436">
      <w:pPr>
        <w:rPr>
          <w:rFonts w:ascii="Tahoma" w:hAnsi="Tahoma"/>
          <w:b/>
          <w:szCs w:val="18"/>
          <w:highlight w:val="yellow"/>
        </w:rPr>
      </w:pPr>
    </w:p>
    <w:p w:rsidR="003C2436" w:rsidRDefault="003C2436" w:rsidP="003C2436">
      <w:pPr>
        <w:rPr>
          <w:rFonts w:ascii="Tahoma" w:hAnsi="Tahoma"/>
          <w:b/>
          <w:szCs w:val="18"/>
          <w:highlight w:val="yellow"/>
        </w:rPr>
      </w:pPr>
    </w:p>
    <w:p w:rsidR="003C2436" w:rsidRDefault="003C2436">
      <w:pPr>
        <w:rPr>
          <w:rFonts w:ascii="Tahoma" w:hAnsi="Tahoma"/>
          <w:b/>
          <w:szCs w:val="18"/>
          <w:highlight w:val="yellow"/>
        </w:rPr>
      </w:pPr>
    </w:p>
    <w:p w:rsidR="003C2436" w:rsidRPr="004607C9" w:rsidRDefault="00F03540">
      <w:pPr>
        <w:rPr>
          <w:rFonts w:ascii="Tahoma" w:hAnsi="Tahoma"/>
          <w:b/>
          <w:szCs w:val="18"/>
        </w:rPr>
      </w:pPr>
      <w:r>
        <w:rPr>
          <w:rFonts w:ascii="Tahoma" w:hAnsi="Tahoma"/>
          <w:b/>
          <w:szCs w:val="18"/>
        </w:rPr>
        <w:t xml:space="preserve">Załącznik nr </w:t>
      </w:r>
      <w:r w:rsidR="00754C5C">
        <w:rPr>
          <w:rFonts w:ascii="Tahoma" w:hAnsi="Tahoma"/>
          <w:b/>
          <w:szCs w:val="18"/>
        </w:rPr>
        <w:t xml:space="preserve">5.1 f </w:t>
      </w:r>
      <w:r>
        <w:rPr>
          <w:rFonts w:ascii="Tahoma" w:hAnsi="Tahoma"/>
          <w:b/>
          <w:szCs w:val="18"/>
        </w:rPr>
        <w:t xml:space="preserve">do </w:t>
      </w:r>
      <w:r w:rsidR="00754C5C">
        <w:rPr>
          <w:rFonts w:ascii="Tahoma" w:hAnsi="Tahoma"/>
          <w:b/>
          <w:szCs w:val="18"/>
        </w:rPr>
        <w:t xml:space="preserve">SWZ </w:t>
      </w:r>
      <w:r w:rsidR="00D26586">
        <w:rPr>
          <w:rFonts w:ascii="Tahoma" w:hAnsi="Tahoma"/>
          <w:b/>
          <w:szCs w:val="18"/>
        </w:rPr>
        <w:t>-</w:t>
      </w:r>
      <w:r w:rsidR="004607C9">
        <w:rPr>
          <w:rFonts w:ascii="Tahoma" w:hAnsi="Tahoma"/>
          <w:b/>
          <w:szCs w:val="18"/>
        </w:rPr>
        <w:t xml:space="preserve"> załącznik</w:t>
      </w:r>
      <w:r w:rsidR="00D26586">
        <w:rPr>
          <w:rFonts w:ascii="Tahoma" w:hAnsi="Tahoma"/>
          <w:b/>
          <w:szCs w:val="18"/>
        </w:rPr>
        <w:t xml:space="preserve"> nr 6 do opisu przedmiotu zamówienia</w:t>
      </w:r>
    </w:p>
    <w:p w:rsidR="003C2436" w:rsidRDefault="003C2436">
      <w:pPr>
        <w:rPr>
          <w:rFonts w:ascii="Tahoma" w:hAnsi="Tahoma"/>
          <w:b/>
          <w:szCs w:val="18"/>
          <w:highlight w:val="yellow"/>
        </w:rPr>
      </w:pPr>
    </w:p>
    <w:p w:rsidR="003C2436" w:rsidRDefault="003C2436">
      <w:pPr>
        <w:rPr>
          <w:rFonts w:ascii="Tahoma" w:hAnsi="Tahoma"/>
          <w:b/>
          <w:szCs w:val="18"/>
          <w:highlight w:val="yellow"/>
        </w:rPr>
      </w:pPr>
    </w:p>
    <w:p w:rsidR="004C4A0C" w:rsidRPr="003C2436" w:rsidRDefault="004C4A0C">
      <w:pPr>
        <w:rPr>
          <w:rFonts w:ascii="Tahoma" w:hAnsi="Tahoma"/>
          <w:b/>
          <w:szCs w:val="18"/>
        </w:rPr>
      </w:pPr>
    </w:p>
    <w:tbl>
      <w:tblPr>
        <w:tblpPr w:leftFromText="141" w:rightFromText="141" w:vertAnchor="text" w:horzAnchor="margin" w:tblpXSpec="center" w:tblpY="-183"/>
        <w:tblW w:w="15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1"/>
        <w:gridCol w:w="1603"/>
        <w:gridCol w:w="1389"/>
        <w:gridCol w:w="1204"/>
        <w:gridCol w:w="1204"/>
        <w:gridCol w:w="1310"/>
        <w:gridCol w:w="1085"/>
        <w:gridCol w:w="1383"/>
        <w:gridCol w:w="1175"/>
        <w:gridCol w:w="1447"/>
        <w:gridCol w:w="1717"/>
      </w:tblGrid>
      <w:tr w:rsidR="004C4A0C" w:rsidRPr="003C2436" w:rsidTr="007859CB">
        <w:trPr>
          <w:trHeight w:val="231"/>
        </w:trPr>
        <w:tc>
          <w:tcPr>
            <w:tcW w:w="155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9E5787">
            <w:pPr>
              <w:ind w:right="952"/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Biblioteka Główna  AWF ul. Droga Dębińska</w:t>
            </w:r>
            <w:r w:rsidR="00B816E1" w:rsidRPr="003C2436">
              <w:rPr>
                <w:rFonts w:ascii="Tahoma" w:hAnsi="Tahoma"/>
                <w:b/>
                <w:sz w:val="16"/>
                <w:szCs w:val="16"/>
              </w:rPr>
              <w:t xml:space="preserve"> 10c</w:t>
            </w:r>
          </w:p>
        </w:tc>
      </w:tr>
      <w:tr w:rsidR="004C4A0C" w:rsidRPr="003C2436" w:rsidTr="009E5787">
        <w:trPr>
          <w:cantSplit/>
          <w:trHeight w:val="190"/>
        </w:trPr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Rodzaj pomieszczenia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Godziny sprzątania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Powierzchnia w m2</w:t>
            </w:r>
          </w:p>
        </w:tc>
        <w:tc>
          <w:tcPr>
            <w:tcW w:w="105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Rodzaj podłoża</w:t>
            </w:r>
          </w:p>
        </w:tc>
      </w:tr>
      <w:tr w:rsidR="004C4A0C" w:rsidRPr="003C2436" w:rsidTr="009E5787">
        <w:trPr>
          <w:cantSplit/>
          <w:trHeight w:val="141"/>
        </w:trPr>
        <w:tc>
          <w:tcPr>
            <w:tcW w:w="2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wykładzina dywanowa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wykładzina PCV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lastryko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terakota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powierzchnie cementowe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panele podłogowe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parkiet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Inne</w:t>
            </w:r>
          </w:p>
        </w:tc>
      </w:tr>
      <w:tr w:rsidR="004C4A0C" w:rsidRPr="003C2436" w:rsidTr="009E5787">
        <w:trPr>
          <w:trHeight w:val="177"/>
        </w:trPr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Biurowe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05:00 – 11:00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264,3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  <w:r w:rsidRPr="003C2436">
              <w:rPr>
                <w:rFonts w:ascii="Tahoma" w:hAnsi="Tahoma"/>
                <w:sz w:val="16"/>
                <w:szCs w:val="16"/>
              </w:rPr>
              <w:t>264,3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</w:tr>
      <w:tr w:rsidR="004C4A0C" w:rsidRPr="003C2436" w:rsidTr="009E5787">
        <w:trPr>
          <w:trHeight w:val="190"/>
        </w:trPr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Socjalne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05:00 – 07:00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23,2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  <w:r w:rsidRPr="003C2436">
              <w:rPr>
                <w:rFonts w:ascii="Tahoma" w:hAnsi="Tahoma"/>
                <w:sz w:val="16"/>
                <w:szCs w:val="16"/>
              </w:rPr>
              <w:t>23,2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</w:tr>
      <w:tr w:rsidR="004C4A0C" w:rsidRPr="003C2436" w:rsidTr="009E5787">
        <w:trPr>
          <w:trHeight w:val="613"/>
        </w:trPr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Szatnie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05:00 – 07:00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17,2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  <w:r w:rsidRPr="003C2436">
              <w:rPr>
                <w:rFonts w:ascii="Tahoma" w:hAnsi="Tahoma"/>
                <w:sz w:val="16"/>
                <w:szCs w:val="16"/>
              </w:rPr>
              <w:t>17,2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</w:tr>
      <w:tr w:rsidR="004C4A0C" w:rsidRPr="003C2436" w:rsidTr="009E5787">
        <w:trPr>
          <w:trHeight w:val="367"/>
        </w:trPr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Korytarze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05:00 – 11:00</w:t>
            </w:r>
          </w:p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16:00 – 18:00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364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  <w:r w:rsidRPr="003C2436">
              <w:rPr>
                <w:rFonts w:ascii="Tahoma" w:hAnsi="Tahoma"/>
                <w:sz w:val="16"/>
                <w:szCs w:val="16"/>
              </w:rPr>
              <w:t>78,1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  <w:r w:rsidRPr="003C2436">
              <w:rPr>
                <w:rFonts w:ascii="Tahoma" w:hAnsi="Tahoma"/>
                <w:sz w:val="16"/>
                <w:szCs w:val="16"/>
              </w:rPr>
              <w:t>285,9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</w:tr>
      <w:tr w:rsidR="004C4A0C" w:rsidRPr="003C2436" w:rsidTr="009E5787">
        <w:trPr>
          <w:trHeight w:val="381"/>
        </w:trPr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Schody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05:00 – 11:00</w:t>
            </w:r>
          </w:p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16:00 – 18:00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46,2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  <w:r w:rsidRPr="003C2436">
              <w:rPr>
                <w:rFonts w:ascii="Tahoma" w:hAnsi="Tahoma"/>
                <w:sz w:val="16"/>
                <w:szCs w:val="16"/>
              </w:rPr>
              <w:t>46,2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</w:tr>
      <w:tr w:rsidR="004C4A0C" w:rsidRPr="003C2436" w:rsidTr="009E5787">
        <w:trPr>
          <w:trHeight w:val="381"/>
        </w:trPr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WC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05:00 – 07:00</w:t>
            </w:r>
          </w:p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16:00 – 18:00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48,7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  <w:r w:rsidRPr="003C2436">
              <w:rPr>
                <w:rFonts w:ascii="Tahoma" w:hAnsi="Tahoma"/>
                <w:sz w:val="16"/>
                <w:szCs w:val="16"/>
              </w:rPr>
              <w:t>48,7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</w:tr>
      <w:tr w:rsidR="004C4A0C" w:rsidRPr="003C2436" w:rsidTr="009E5787">
        <w:trPr>
          <w:trHeight w:val="748"/>
        </w:trPr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Pomieszczenia techniczne (Wentylator,  węzeł cieplny)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189,3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  <w:r w:rsidRPr="003C2436">
              <w:rPr>
                <w:rFonts w:ascii="Tahoma" w:hAnsi="Tahoma"/>
                <w:sz w:val="16"/>
                <w:szCs w:val="16"/>
              </w:rPr>
              <w:t>54,6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  <w:r w:rsidRPr="003C2436">
              <w:rPr>
                <w:rFonts w:ascii="Tahoma" w:hAnsi="Tahoma"/>
                <w:sz w:val="16"/>
                <w:szCs w:val="16"/>
              </w:rPr>
              <w:t>134,7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</w:tr>
      <w:tr w:rsidR="004C4A0C" w:rsidRPr="003C2436" w:rsidTr="009E5787">
        <w:trPr>
          <w:trHeight w:val="381"/>
        </w:trPr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Sale wykładowe, ćwiczeniowe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05:00 – 07:00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79,2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  <w:r w:rsidRPr="003C2436">
              <w:rPr>
                <w:rFonts w:ascii="Tahoma" w:hAnsi="Tahoma"/>
                <w:sz w:val="16"/>
                <w:szCs w:val="16"/>
              </w:rPr>
              <w:t>79,2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</w:tr>
      <w:tr w:rsidR="004C4A0C" w:rsidRPr="003C2436" w:rsidTr="009E5787">
        <w:trPr>
          <w:trHeight w:val="367"/>
        </w:trPr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Czytelnia , wypożyczalnia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05:00 – 07:00</w:t>
            </w:r>
          </w:p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509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  <w:r w:rsidRPr="003C2436">
              <w:rPr>
                <w:rFonts w:ascii="Tahoma" w:hAnsi="Tahoma"/>
                <w:sz w:val="16"/>
                <w:szCs w:val="16"/>
              </w:rPr>
              <w:t>336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  <w:r w:rsidRPr="003C2436">
              <w:rPr>
                <w:rFonts w:ascii="Tahoma" w:hAnsi="Tahoma"/>
                <w:sz w:val="16"/>
                <w:szCs w:val="16"/>
              </w:rPr>
              <w:t>173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</w:tr>
      <w:tr w:rsidR="004C4A0C" w:rsidRPr="003C2436" w:rsidTr="009E5787">
        <w:trPr>
          <w:trHeight w:val="381"/>
        </w:trPr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Magazyny książek i czasopism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07:00 – 11:00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378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  <w:r w:rsidRPr="003C2436">
              <w:rPr>
                <w:rFonts w:ascii="Tahoma" w:hAnsi="Tahoma"/>
                <w:sz w:val="16"/>
                <w:szCs w:val="16"/>
              </w:rPr>
              <w:t>378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</w:tr>
      <w:tr w:rsidR="004C4A0C" w:rsidRPr="003C2436" w:rsidTr="009E5787">
        <w:trPr>
          <w:trHeight w:val="190"/>
        </w:trPr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Razem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1919,1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679,5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346,1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893,5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</w:p>
        </w:tc>
      </w:tr>
      <w:tr w:rsidR="004C4A0C" w:rsidRPr="003C2436" w:rsidTr="007859CB">
        <w:trPr>
          <w:trHeight w:val="177"/>
        </w:trPr>
        <w:tc>
          <w:tcPr>
            <w:tcW w:w="1559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4A0C" w:rsidRPr="003C2436" w:rsidRDefault="004C4A0C" w:rsidP="007859CB">
            <w:pPr>
              <w:rPr>
                <w:rFonts w:ascii="Tahoma" w:hAnsi="Tahoma"/>
                <w:sz w:val="16"/>
                <w:szCs w:val="16"/>
              </w:rPr>
            </w:pPr>
          </w:p>
        </w:tc>
      </w:tr>
      <w:tr w:rsidR="004C4A0C" w:rsidRPr="003C2436" w:rsidTr="007859CB">
        <w:trPr>
          <w:trHeight w:val="190"/>
        </w:trPr>
        <w:tc>
          <w:tcPr>
            <w:tcW w:w="155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wyposażenie (szt.)</w:t>
            </w:r>
          </w:p>
        </w:tc>
      </w:tr>
      <w:tr w:rsidR="004C4A0C" w:rsidRPr="003C2436" w:rsidTr="009E5787">
        <w:trPr>
          <w:trHeight w:val="571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sedes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umywalka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pisuar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kabina prysznicowa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 xml:space="preserve">pojemniki na mydło </w:t>
            </w:r>
          </w:p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(</w:t>
            </w:r>
            <w:proofErr w:type="spellStart"/>
            <w:r w:rsidRPr="003C2436">
              <w:rPr>
                <w:rFonts w:ascii="Tahoma" w:hAnsi="Tahoma"/>
                <w:b/>
                <w:sz w:val="16"/>
                <w:szCs w:val="16"/>
              </w:rPr>
              <w:t>poj</w:t>
            </w:r>
            <w:proofErr w:type="spellEnd"/>
            <w:r w:rsidRPr="003C2436">
              <w:rPr>
                <w:rFonts w:ascii="Tahoma" w:hAnsi="Tahoma"/>
                <w:b/>
                <w:sz w:val="16"/>
                <w:szCs w:val="16"/>
              </w:rPr>
              <w:t xml:space="preserve"> 0,7 l)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pojemniki na papier toaletowy</w:t>
            </w:r>
          </w:p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(Bębnowy)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pojemniki na ręczniki papierowe</w:t>
            </w:r>
          </w:p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(ręcznik typu ZZ)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 xml:space="preserve">zlewozmywak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 xml:space="preserve">zlew </w:t>
            </w:r>
            <w:r w:rsidR="009E5787" w:rsidRPr="003C2436">
              <w:rPr>
                <w:rFonts w:ascii="Tahoma" w:hAnsi="Tahoma"/>
                <w:b/>
                <w:sz w:val="16"/>
                <w:szCs w:val="16"/>
              </w:rPr>
              <w:t>kwasoodporny</w:t>
            </w:r>
          </w:p>
        </w:tc>
      </w:tr>
      <w:tr w:rsidR="004C4A0C" w:rsidRPr="003C2436" w:rsidTr="009E5787">
        <w:trPr>
          <w:trHeight w:val="177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WC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  <w:r w:rsidRPr="003C2436">
              <w:rPr>
                <w:rFonts w:ascii="Tahoma" w:hAnsi="Tahoma"/>
                <w:sz w:val="16"/>
                <w:szCs w:val="16"/>
              </w:rPr>
              <w:t>9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  <w:r w:rsidRPr="003C2436">
              <w:rPr>
                <w:rFonts w:ascii="Tahoma" w:hAnsi="Tahoma"/>
                <w:sz w:val="16"/>
                <w:szCs w:val="16"/>
              </w:rPr>
              <w:t>9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  <w:r w:rsidRPr="003C2436">
              <w:rPr>
                <w:rFonts w:ascii="Tahoma" w:hAnsi="Tahoma"/>
                <w:sz w:val="16"/>
                <w:szCs w:val="16"/>
              </w:rPr>
              <w:t>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  <w:r w:rsidRPr="003C2436">
              <w:rPr>
                <w:rFonts w:ascii="Tahoma" w:hAnsi="Tahoma"/>
                <w:sz w:val="16"/>
                <w:szCs w:val="16"/>
              </w:rPr>
              <w:t>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  <w:r w:rsidRPr="003C2436">
              <w:rPr>
                <w:rFonts w:ascii="Tahoma" w:hAnsi="Tahoma"/>
                <w:sz w:val="16"/>
                <w:szCs w:val="16"/>
              </w:rPr>
              <w:t>9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  <w:r w:rsidRPr="003C2436">
              <w:rPr>
                <w:rFonts w:ascii="Tahoma" w:hAnsi="Tahoma"/>
                <w:sz w:val="16"/>
                <w:szCs w:val="16"/>
              </w:rPr>
              <w:t>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  <w:r w:rsidRPr="003C2436">
              <w:rPr>
                <w:rFonts w:ascii="Tahoma" w:hAnsi="Tahoma"/>
                <w:sz w:val="16"/>
                <w:szCs w:val="16"/>
              </w:rPr>
              <w:t>3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</w:tr>
      <w:tr w:rsidR="004C4A0C" w:rsidRPr="003C2436" w:rsidTr="009E5787">
        <w:trPr>
          <w:trHeight w:val="190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łazienki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</w:tr>
      <w:tr w:rsidR="004C4A0C" w:rsidRPr="003C2436" w:rsidTr="009E5787">
        <w:trPr>
          <w:trHeight w:val="190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RAZEM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9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9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 xml:space="preserve">9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9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3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b/>
                <w:sz w:val="16"/>
                <w:szCs w:val="16"/>
              </w:rPr>
            </w:pPr>
          </w:p>
        </w:tc>
      </w:tr>
      <w:tr w:rsidR="004C4A0C" w:rsidRPr="003C2436" w:rsidTr="007859CB">
        <w:trPr>
          <w:trHeight w:val="177"/>
        </w:trPr>
        <w:tc>
          <w:tcPr>
            <w:tcW w:w="1559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4A0C" w:rsidRPr="003C2436" w:rsidRDefault="004C4A0C" w:rsidP="007859CB">
            <w:pPr>
              <w:rPr>
                <w:rFonts w:ascii="Tahoma" w:hAnsi="Tahoma"/>
                <w:sz w:val="16"/>
                <w:szCs w:val="16"/>
              </w:rPr>
            </w:pPr>
          </w:p>
        </w:tc>
      </w:tr>
      <w:tr w:rsidR="004C4A0C" w:rsidRPr="003C2436" w:rsidTr="007859CB">
        <w:trPr>
          <w:trHeight w:val="190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Powierzchnia okien (m</w:t>
            </w:r>
            <w:r w:rsidRPr="003C2436">
              <w:rPr>
                <w:rFonts w:ascii="Tahoma" w:hAnsi="Tahoma"/>
                <w:b/>
                <w:sz w:val="16"/>
                <w:szCs w:val="16"/>
                <w:vertAlign w:val="superscript"/>
              </w:rPr>
              <w:t>2</w:t>
            </w:r>
            <w:r w:rsidRPr="003C2436">
              <w:rPr>
                <w:rFonts w:ascii="Tahoma" w:hAnsi="Tahoma"/>
                <w:b/>
                <w:sz w:val="16"/>
                <w:szCs w:val="16"/>
              </w:rPr>
              <w:t>)</w:t>
            </w:r>
          </w:p>
        </w:tc>
        <w:tc>
          <w:tcPr>
            <w:tcW w:w="119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  <w:r w:rsidRPr="003C2436">
              <w:rPr>
                <w:rFonts w:ascii="Tahoma" w:hAnsi="Tahoma"/>
                <w:sz w:val="16"/>
                <w:szCs w:val="16"/>
              </w:rPr>
              <w:t>168 bez okien z wysięgnika</w:t>
            </w:r>
          </w:p>
        </w:tc>
      </w:tr>
      <w:tr w:rsidR="004C4A0C" w:rsidRPr="003C2436" w:rsidTr="007859CB">
        <w:trPr>
          <w:trHeight w:val="190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Powierzchnia drzwi przeszklonych (m</w:t>
            </w:r>
            <w:r w:rsidRPr="003C2436">
              <w:rPr>
                <w:rFonts w:ascii="Tahoma" w:hAnsi="Tahoma"/>
                <w:b/>
                <w:sz w:val="16"/>
                <w:szCs w:val="16"/>
                <w:vertAlign w:val="superscript"/>
              </w:rPr>
              <w:t>2</w:t>
            </w:r>
            <w:r w:rsidRPr="003C2436">
              <w:rPr>
                <w:rFonts w:ascii="Tahoma" w:hAnsi="Tahoma"/>
                <w:b/>
                <w:sz w:val="16"/>
                <w:szCs w:val="16"/>
              </w:rPr>
              <w:t>)</w:t>
            </w:r>
          </w:p>
        </w:tc>
        <w:tc>
          <w:tcPr>
            <w:tcW w:w="119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  <w:r w:rsidRPr="003C2436">
              <w:rPr>
                <w:rFonts w:ascii="Tahoma" w:hAnsi="Tahoma"/>
                <w:sz w:val="16"/>
                <w:szCs w:val="16"/>
              </w:rPr>
              <w:t xml:space="preserve">179,26 </w:t>
            </w:r>
          </w:p>
        </w:tc>
      </w:tr>
      <w:tr w:rsidR="004C4A0C" w:rsidRPr="003C2436" w:rsidTr="007859CB">
        <w:trPr>
          <w:trHeight w:val="177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Powierzchnia glazury</w:t>
            </w:r>
          </w:p>
        </w:tc>
        <w:tc>
          <w:tcPr>
            <w:tcW w:w="119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  <w:r w:rsidRPr="003C2436">
              <w:rPr>
                <w:rFonts w:ascii="Tahoma" w:hAnsi="Tahoma"/>
                <w:sz w:val="16"/>
                <w:szCs w:val="16"/>
              </w:rPr>
              <w:t>99,3</w:t>
            </w:r>
          </w:p>
        </w:tc>
      </w:tr>
      <w:tr w:rsidR="004C4A0C" w:rsidRPr="003C2436" w:rsidTr="007859CB">
        <w:trPr>
          <w:trHeight w:val="190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A0C" w:rsidRPr="003C2436" w:rsidRDefault="004C4A0C" w:rsidP="007859CB">
            <w:pPr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Lustro</w:t>
            </w:r>
          </w:p>
        </w:tc>
        <w:tc>
          <w:tcPr>
            <w:tcW w:w="119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A0C" w:rsidRPr="003C2436" w:rsidRDefault="004C4A0C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  <w:r w:rsidRPr="003C2436">
              <w:rPr>
                <w:rFonts w:ascii="Tahoma" w:hAnsi="Tahoma"/>
                <w:sz w:val="16"/>
                <w:szCs w:val="16"/>
              </w:rPr>
              <w:t>8,4</w:t>
            </w:r>
          </w:p>
        </w:tc>
      </w:tr>
      <w:tr w:rsidR="009E5787" w:rsidRPr="003C2436" w:rsidTr="007859CB">
        <w:trPr>
          <w:trHeight w:val="177"/>
        </w:trPr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87" w:rsidRPr="003C2436" w:rsidRDefault="009E5787" w:rsidP="007859CB">
            <w:pPr>
              <w:rPr>
                <w:rFonts w:ascii="Tahoma" w:hAnsi="Tahoma"/>
                <w:b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Pomieszczenia udostępniane na potrzeby osób sprzątających</w:t>
            </w:r>
          </w:p>
        </w:tc>
        <w:tc>
          <w:tcPr>
            <w:tcW w:w="119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787" w:rsidRPr="003C2436" w:rsidRDefault="009E5787" w:rsidP="007859CB">
            <w:pPr>
              <w:jc w:val="center"/>
              <w:rPr>
                <w:rFonts w:ascii="Tahoma" w:hAnsi="Tahoma"/>
                <w:sz w:val="16"/>
                <w:szCs w:val="16"/>
              </w:rPr>
            </w:pPr>
          </w:p>
        </w:tc>
      </w:tr>
    </w:tbl>
    <w:p w:rsidR="004C4A0C" w:rsidRPr="003C2436" w:rsidRDefault="004C4A0C">
      <w:pPr>
        <w:rPr>
          <w:rFonts w:ascii="Tahoma" w:hAnsi="Tahoma"/>
          <w:sz w:val="16"/>
          <w:szCs w:val="16"/>
        </w:rPr>
      </w:pPr>
    </w:p>
    <w:p w:rsidR="009E5787" w:rsidRPr="005143D2" w:rsidRDefault="009E5787">
      <w:pPr>
        <w:rPr>
          <w:rFonts w:ascii="Tahoma" w:hAnsi="Tahoma"/>
          <w:szCs w:val="18"/>
        </w:rPr>
      </w:pPr>
    </w:p>
    <w:p w:rsidR="00483447" w:rsidRDefault="00483447">
      <w:pPr>
        <w:rPr>
          <w:rFonts w:ascii="Tahoma" w:hAnsi="Tahoma"/>
          <w:szCs w:val="18"/>
        </w:rPr>
      </w:pPr>
    </w:p>
    <w:p w:rsidR="004D7F38" w:rsidRDefault="004D7F38">
      <w:pPr>
        <w:rPr>
          <w:rFonts w:ascii="Tahoma" w:hAnsi="Tahoma"/>
          <w:szCs w:val="18"/>
        </w:rPr>
      </w:pPr>
    </w:p>
    <w:p w:rsidR="004D7F38" w:rsidRDefault="004D7F38">
      <w:pPr>
        <w:rPr>
          <w:rFonts w:ascii="Tahoma" w:hAnsi="Tahoma"/>
          <w:szCs w:val="18"/>
        </w:rPr>
      </w:pPr>
    </w:p>
    <w:p w:rsidR="004D7F38" w:rsidRDefault="004D7F38">
      <w:pPr>
        <w:rPr>
          <w:rFonts w:ascii="Tahoma" w:hAnsi="Tahoma"/>
          <w:szCs w:val="18"/>
        </w:rPr>
      </w:pPr>
    </w:p>
    <w:p w:rsidR="004D7F38" w:rsidRDefault="004D7F38">
      <w:pPr>
        <w:rPr>
          <w:rFonts w:ascii="Tahoma" w:hAnsi="Tahoma"/>
          <w:szCs w:val="18"/>
        </w:rPr>
      </w:pPr>
    </w:p>
    <w:p w:rsidR="004D7F38" w:rsidRPr="00F03540" w:rsidRDefault="00F03540">
      <w:pPr>
        <w:rPr>
          <w:rFonts w:ascii="Tahoma" w:hAnsi="Tahoma"/>
          <w:b/>
          <w:szCs w:val="18"/>
        </w:rPr>
      </w:pPr>
      <w:r w:rsidRPr="00F03540">
        <w:rPr>
          <w:rFonts w:ascii="Tahoma" w:hAnsi="Tahoma"/>
          <w:b/>
          <w:szCs w:val="18"/>
        </w:rPr>
        <w:t xml:space="preserve">Załącznik nr </w:t>
      </w:r>
      <w:r w:rsidR="00D26586">
        <w:rPr>
          <w:rFonts w:ascii="Tahoma" w:hAnsi="Tahoma"/>
          <w:b/>
          <w:szCs w:val="18"/>
        </w:rPr>
        <w:t xml:space="preserve">5.1 g do SWZ OPZ, załącznik nr 7 do opisu przedmiotu zamówienia </w:t>
      </w:r>
    </w:p>
    <w:p w:rsidR="004D7F38" w:rsidRPr="005143D2" w:rsidRDefault="004D7F38">
      <w:pPr>
        <w:rPr>
          <w:rFonts w:ascii="Tahoma" w:hAnsi="Tahoma"/>
          <w:szCs w:val="18"/>
        </w:rPr>
      </w:pPr>
    </w:p>
    <w:p w:rsidR="00B816E1" w:rsidRPr="005143D2" w:rsidRDefault="00B816E1">
      <w:pPr>
        <w:rPr>
          <w:rFonts w:ascii="Tahoma" w:hAnsi="Tahoma"/>
          <w:szCs w:val="18"/>
        </w:rPr>
      </w:pPr>
    </w:p>
    <w:tbl>
      <w:tblPr>
        <w:tblW w:w="15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082"/>
        <w:gridCol w:w="288"/>
        <w:gridCol w:w="48"/>
        <w:gridCol w:w="1052"/>
        <w:gridCol w:w="82"/>
        <w:gridCol w:w="1126"/>
        <w:gridCol w:w="8"/>
        <w:gridCol w:w="1134"/>
        <w:gridCol w:w="63"/>
        <w:gridCol w:w="1308"/>
        <w:gridCol w:w="188"/>
        <w:gridCol w:w="962"/>
        <w:gridCol w:w="1321"/>
        <w:gridCol w:w="1200"/>
        <w:gridCol w:w="1158"/>
        <w:gridCol w:w="331"/>
        <w:gridCol w:w="1064"/>
        <w:gridCol w:w="1139"/>
      </w:tblGrid>
      <w:tr w:rsidR="00DE66FD" w:rsidRPr="003C2436" w:rsidTr="00F03540">
        <w:tc>
          <w:tcPr>
            <w:tcW w:w="15113" w:type="dxa"/>
            <w:gridSpan w:val="19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Tabela nr 1: Budynek Administracyjno – Szatniowy (Rektorat)</w:t>
            </w:r>
          </w:p>
        </w:tc>
      </w:tr>
      <w:tr w:rsidR="00DE66FD" w:rsidRPr="003C2436" w:rsidTr="00F03540">
        <w:tc>
          <w:tcPr>
            <w:tcW w:w="1559" w:type="dxa"/>
            <w:vMerge w:val="restart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Rodzaj pomieszczenia</w:t>
            </w:r>
          </w:p>
        </w:tc>
        <w:tc>
          <w:tcPr>
            <w:tcW w:w="1370" w:type="dxa"/>
            <w:gridSpan w:val="2"/>
            <w:vMerge w:val="restart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Godziny sprzątania</w:t>
            </w:r>
          </w:p>
        </w:tc>
        <w:tc>
          <w:tcPr>
            <w:tcW w:w="1100" w:type="dxa"/>
            <w:gridSpan w:val="2"/>
            <w:vMerge w:val="restart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Powierzchnia w m2</w:t>
            </w:r>
          </w:p>
        </w:tc>
        <w:tc>
          <w:tcPr>
            <w:tcW w:w="11084" w:type="dxa"/>
            <w:gridSpan w:val="14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Rodzaj podłoża</w:t>
            </w:r>
          </w:p>
        </w:tc>
      </w:tr>
      <w:tr w:rsidR="00DE66FD" w:rsidRPr="003C2436" w:rsidTr="00F03540">
        <w:tc>
          <w:tcPr>
            <w:tcW w:w="1559" w:type="dxa"/>
            <w:vMerge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70" w:type="dxa"/>
            <w:gridSpan w:val="2"/>
            <w:vMerge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vMerge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8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Wykładzina dywanowa</w:t>
            </w:r>
          </w:p>
        </w:tc>
        <w:tc>
          <w:tcPr>
            <w:tcW w:w="1205" w:type="dxa"/>
            <w:gridSpan w:val="3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Płytki ceramiczne</w:t>
            </w:r>
          </w:p>
        </w:tc>
        <w:tc>
          <w:tcPr>
            <w:tcW w:w="1308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proofErr w:type="spellStart"/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Granitogres</w:t>
            </w:r>
            <w:proofErr w:type="spellEnd"/>
          </w:p>
        </w:tc>
        <w:tc>
          <w:tcPr>
            <w:tcW w:w="115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Wykładzina PCV</w:t>
            </w:r>
          </w:p>
        </w:tc>
        <w:tc>
          <w:tcPr>
            <w:tcW w:w="1321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Panele</w:t>
            </w:r>
          </w:p>
        </w:tc>
        <w:tc>
          <w:tcPr>
            <w:tcW w:w="1200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lastryko</w:t>
            </w:r>
          </w:p>
        </w:tc>
        <w:tc>
          <w:tcPr>
            <w:tcW w:w="1489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2203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inne</w:t>
            </w:r>
          </w:p>
        </w:tc>
      </w:tr>
      <w:tr w:rsidR="00DE66FD" w:rsidRPr="003C2436" w:rsidTr="00F03540">
        <w:tc>
          <w:tcPr>
            <w:tcW w:w="1559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biurowe</w:t>
            </w:r>
          </w:p>
        </w:tc>
        <w:tc>
          <w:tcPr>
            <w:tcW w:w="137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328,74 </w:t>
            </w:r>
          </w:p>
        </w:tc>
        <w:tc>
          <w:tcPr>
            <w:tcW w:w="1208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230,6</w:t>
            </w:r>
          </w:p>
        </w:tc>
        <w:tc>
          <w:tcPr>
            <w:tcW w:w="1205" w:type="dxa"/>
            <w:gridSpan w:val="3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08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8,14</w:t>
            </w:r>
          </w:p>
        </w:tc>
        <w:tc>
          <w:tcPr>
            <w:tcW w:w="115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90,00</w:t>
            </w:r>
          </w:p>
        </w:tc>
        <w:tc>
          <w:tcPr>
            <w:tcW w:w="1321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2203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66FD" w:rsidRPr="003C2436" w:rsidTr="00F03540">
        <w:tc>
          <w:tcPr>
            <w:tcW w:w="1559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Pokoje gościnne</w:t>
            </w:r>
          </w:p>
        </w:tc>
        <w:tc>
          <w:tcPr>
            <w:tcW w:w="137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34,2</w:t>
            </w:r>
          </w:p>
        </w:tc>
        <w:tc>
          <w:tcPr>
            <w:tcW w:w="1208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5" w:type="dxa"/>
            <w:gridSpan w:val="3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08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21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34,2</w:t>
            </w:r>
          </w:p>
        </w:tc>
        <w:tc>
          <w:tcPr>
            <w:tcW w:w="1200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2203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66FD" w:rsidRPr="003C2436" w:rsidTr="00F03540">
        <w:tc>
          <w:tcPr>
            <w:tcW w:w="1559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Sale konferencyjne</w:t>
            </w:r>
          </w:p>
        </w:tc>
        <w:tc>
          <w:tcPr>
            <w:tcW w:w="137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186,9</w:t>
            </w:r>
          </w:p>
        </w:tc>
        <w:tc>
          <w:tcPr>
            <w:tcW w:w="1208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186,9</w:t>
            </w:r>
          </w:p>
        </w:tc>
        <w:tc>
          <w:tcPr>
            <w:tcW w:w="1205" w:type="dxa"/>
            <w:gridSpan w:val="3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08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21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2203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66FD" w:rsidRPr="003C2436" w:rsidTr="00F03540">
        <w:tc>
          <w:tcPr>
            <w:tcW w:w="1559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Szatnie</w:t>
            </w:r>
          </w:p>
        </w:tc>
        <w:tc>
          <w:tcPr>
            <w:tcW w:w="137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119,9</w:t>
            </w:r>
          </w:p>
        </w:tc>
        <w:tc>
          <w:tcPr>
            <w:tcW w:w="1208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5" w:type="dxa"/>
            <w:gridSpan w:val="3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08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2,5</w:t>
            </w:r>
          </w:p>
        </w:tc>
        <w:tc>
          <w:tcPr>
            <w:tcW w:w="115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117,4</w:t>
            </w:r>
          </w:p>
        </w:tc>
        <w:tc>
          <w:tcPr>
            <w:tcW w:w="1321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2203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66FD" w:rsidRPr="003C2436" w:rsidTr="00F03540">
        <w:tc>
          <w:tcPr>
            <w:tcW w:w="1559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Schody</w:t>
            </w:r>
          </w:p>
        </w:tc>
        <w:tc>
          <w:tcPr>
            <w:tcW w:w="137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24,28</w:t>
            </w:r>
          </w:p>
        </w:tc>
        <w:tc>
          <w:tcPr>
            <w:tcW w:w="1208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5" w:type="dxa"/>
            <w:gridSpan w:val="3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08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24,28</w:t>
            </w:r>
          </w:p>
        </w:tc>
        <w:tc>
          <w:tcPr>
            <w:tcW w:w="115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21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2203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66FD" w:rsidRPr="003C2436" w:rsidTr="00F03540">
        <w:tc>
          <w:tcPr>
            <w:tcW w:w="1559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Korytarze</w:t>
            </w:r>
          </w:p>
        </w:tc>
        <w:tc>
          <w:tcPr>
            <w:tcW w:w="137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83,36</w:t>
            </w:r>
          </w:p>
        </w:tc>
        <w:tc>
          <w:tcPr>
            <w:tcW w:w="1208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5" w:type="dxa"/>
            <w:gridSpan w:val="3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08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53,86</w:t>
            </w:r>
          </w:p>
        </w:tc>
        <w:tc>
          <w:tcPr>
            <w:tcW w:w="115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21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29,5</w:t>
            </w:r>
          </w:p>
        </w:tc>
        <w:tc>
          <w:tcPr>
            <w:tcW w:w="1200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2203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66FD" w:rsidRPr="003C2436" w:rsidTr="00F03540">
        <w:tc>
          <w:tcPr>
            <w:tcW w:w="1559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hol</w:t>
            </w:r>
          </w:p>
        </w:tc>
        <w:tc>
          <w:tcPr>
            <w:tcW w:w="137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359,9</w:t>
            </w:r>
          </w:p>
        </w:tc>
        <w:tc>
          <w:tcPr>
            <w:tcW w:w="1208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5" w:type="dxa"/>
            <w:gridSpan w:val="3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08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359,9</w:t>
            </w:r>
          </w:p>
        </w:tc>
        <w:tc>
          <w:tcPr>
            <w:tcW w:w="115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21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2203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66FD" w:rsidRPr="003C2436" w:rsidTr="00F03540">
        <w:tc>
          <w:tcPr>
            <w:tcW w:w="1559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WC</w:t>
            </w:r>
          </w:p>
        </w:tc>
        <w:tc>
          <w:tcPr>
            <w:tcW w:w="137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48,4</w:t>
            </w:r>
          </w:p>
        </w:tc>
        <w:tc>
          <w:tcPr>
            <w:tcW w:w="1208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5" w:type="dxa"/>
            <w:gridSpan w:val="3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48,4</w:t>
            </w:r>
          </w:p>
        </w:tc>
        <w:tc>
          <w:tcPr>
            <w:tcW w:w="1308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21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2203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66FD" w:rsidRPr="003C2436" w:rsidTr="00F03540">
        <w:tc>
          <w:tcPr>
            <w:tcW w:w="1559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Pomieszczenia socjalne</w:t>
            </w:r>
          </w:p>
        </w:tc>
        <w:tc>
          <w:tcPr>
            <w:tcW w:w="137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8,8</w:t>
            </w:r>
          </w:p>
        </w:tc>
        <w:tc>
          <w:tcPr>
            <w:tcW w:w="1208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5" w:type="dxa"/>
            <w:gridSpan w:val="3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08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8,8</w:t>
            </w:r>
          </w:p>
        </w:tc>
        <w:tc>
          <w:tcPr>
            <w:tcW w:w="1321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2203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66FD" w:rsidRPr="003C2436" w:rsidTr="00F03540">
        <w:tc>
          <w:tcPr>
            <w:tcW w:w="1559" w:type="dxa"/>
            <w:vAlign w:val="center"/>
          </w:tcPr>
          <w:p w:rsidR="00DE66FD" w:rsidRPr="003C2436" w:rsidRDefault="00DE66FD" w:rsidP="00F03540">
            <w:pPr>
              <w:pStyle w:val="Listapunktowana"/>
              <w:numPr>
                <w:ilvl w:val="0"/>
                <w:numId w:val="0"/>
              </w:num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Łazienki</w:t>
            </w:r>
          </w:p>
        </w:tc>
        <w:tc>
          <w:tcPr>
            <w:tcW w:w="137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2,4</w:t>
            </w:r>
          </w:p>
        </w:tc>
        <w:tc>
          <w:tcPr>
            <w:tcW w:w="1208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5" w:type="dxa"/>
            <w:gridSpan w:val="3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2,4</w:t>
            </w:r>
          </w:p>
        </w:tc>
        <w:tc>
          <w:tcPr>
            <w:tcW w:w="1308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21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2203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66FD" w:rsidRPr="003C2436" w:rsidTr="00F03540">
        <w:tc>
          <w:tcPr>
            <w:tcW w:w="1559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Pomieszczenia kuchenne </w:t>
            </w:r>
          </w:p>
        </w:tc>
        <w:tc>
          <w:tcPr>
            <w:tcW w:w="137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7,0</w:t>
            </w:r>
          </w:p>
        </w:tc>
        <w:tc>
          <w:tcPr>
            <w:tcW w:w="1208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5" w:type="dxa"/>
            <w:gridSpan w:val="3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08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7,0</w:t>
            </w:r>
          </w:p>
        </w:tc>
        <w:tc>
          <w:tcPr>
            <w:tcW w:w="1321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2203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66FD" w:rsidRPr="003C2436" w:rsidTr="00F03540">
        <w:tc>
          <w:tcPr>
            <w:tcW w:w="1559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Pomieszczenia gospodarcze</w:t>
            </w:r>
          </w:p>
        </w:tc>
        <w:tc>
          <w:tcPr>
            <w:tcW w:w="137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57,3</w:t>
            </w:r>
          </w:p>
        </w:tc>
        <w:tc>
          <w:tcPr>
            <w:tcW w:w="1208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5" w:type="dxa"/>
            <w:gridSpan w:val="3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08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5,7</w:t>
            </w:r>
          </w:p>
        </w:tc>
        <w:tc>
          <w:tcPr>
            <w:tcW w:w="1321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51,6</w:t>
            </w:r>
          </w:p>
        </w:tc>
        <w:tc>
          <w:tcPr>
            <w:tcW w:w="1489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2203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66FD" w:rsidRPr="003C2436" w:rsidTr="00F03540">
        <w:tc>
          <w:tcPr>
            <w:tcW w:w="1559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Portiernia</w:t>
            </w:r>
          </w:p>
        </w:tc>
        <w:tc>
          <w:tcPr>
            <w:tcW w:w="137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8,8</w:t>
            </w:r>
          </w:p>
        </w:tc>
        <w:tc>
          <w:tcPr>
            <w:tcW w:w="1208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5" w:type="dxa"/>
            <w:gridSpan w:val="3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08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8,8</w:t>
            </w:r>
          </w:p>
        </w:tc>
        <w:tc>
          <w:tcPr>
            <w:tcW w:w="1150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21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2203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66FD" w:rsidRPr="003C2436" w:rsidTr="00F03540"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Razem</w:t>
            </w:r>
          </w:p>
        </w:tc>
        <w:tc>
          <w:tcPr>
            <w:tcW w:w="1370" w:type="dxa"/>
            <w:gridSpan w:val="2"/>
            <w:tcBorders>
              <w:bottom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tcBorders>
              <w:bottom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1269,98</w:t>
            </w:r>
          </w:p>
        </w:tc>
        <w:tc>
          <w:tcPr>
            <w:tcW w:w="1208" w:type="dxa"/>
            <w:gridSpan w:val="2"/>
            <w:tcBorders>
              <w:bottom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417,5</w:t>
            </w:r>
          </w:p>
        </w:tc>
        <w:tc>
          <w:tcPr>
            <w:tcW w:w="1205" w:type="dxa"/>
            <w:gridSpan w:val="3"/>
            <w:tcBorders>
              <w:bottom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          50,8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457,48</w:t>
            </w:r>
          </w:p>
        </w:tc>
        <w:tc>
          <w:tcPr>
            <w:tcW w:w="1150" w:type="dxa"/>
            <w:gridSpan w:val="2"/>
            <w:tcBorders>
              <w:bottom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228,9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63,7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51,6</w:t>
            </w: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2203" w:type="dxa"/>
            <w:gridSpan w:val="2"/>
            <w:tcBorders>
              <w:bottom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66FD" w:rsidRPr="003C2436" w:rsidTr="00F03540">
        <w:tc>
          <w:tcPr>
            <w:tcW w:w="1511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66FD" w:rsidRPr="003C2436" w:rsidTr="00F03540">
        <w:tc>
          <w:tcPr>
            <w:tcW w:w="15113" w:type="dxa"/>
            <w:gridSpan w:val="19"/>
            <w:tcBorders>
              <w:top w:val="single" w:sz="4" w:space="0" w:color="auto"/>
            </w:tcBorders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wyposażenie (szt.)</w:t>
            </w:r>
          </w:p>
        </w:tc>
      </w:tr>
      <w:tr w:rsidR="00DE66FD" w:rsidRPr="003C2436" w:rsidTr="00F03540">
        <w:tc>
          <w:tcPr>
            <w:tcW w:w="1559" w:type="dxa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sedes</w:t>
            </w:r>
          </w:p>
        </w:tc>
        <w:tc>
          <w:tcPr>
            <w:tcW w:w="1134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umywalka</w:t>
            </w:r>
          </w:p>
        </w:tc>
        <w:tc>
          <w:tcPr>
            <w:tcW w:w="1134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pisuar</w:t>
            </w:r>
          </w:p>
        </w:tc>
        <w:tc>
          <w:tcPr>
            <w:tcW w:w="1134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kabina prysznicowa</w:t>
            </w:r>
          </w:p>
        </w:tc>
        <w:tc>
          <w:tcPr>
            <w:tcW w:w="1559" w:type="dxa"/>
            <w:gridSpan w:val="3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pojemniki na mydło</w:t>
            </w:r>
          </w:p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( poj. 0,5l)</w:t>
            </w:r>
          </w:p>
        </w:tc>
        <w:tc>
          <w:tcPr>
            <w:tcW w:w="2283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pojemniki na papier toaletowy</w:t>
            </w:r>
          </w:p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(bębnowy) </w:t>
            </w:r>
          </w:p>
        </w:tc>
        <w:tc>
          <w:tcPr>
            <w:tcW w:w="1200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pojemniki na ręczniki papierowe listki</w:t>
            </w:r>
          </w:p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( Typ ZZ)</w:t>
            </w:r>
          </w:p>
        </w:tc>
        <w:tc>
          <w:tcPr>
            <w:tcW w:w="1158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Suszarki do rąk</w:t>
            </w:r>
          </w:p>
        </w:tc>
        <w:tc>
          <w:tcPr>
            <w:tcW w:w="1395" w:type="dxa"/>
            <w:gridSpan w:val="2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Zlew kwasoodporny</w:t>
            </w:r>
          </w:p>
        </w:tc>
        <w:tc>
          <w:tcPr>
            <w:tcW w:w="1139" w:type="dxa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Kosz zawieszany</w:t>
            </w:r>
          </w:p>
        </w:tc>
      </w:tr>
      <w:tr w:rsidR="00DE66FD" w:rsidRPr="003C2436" w:rsidTr="00F03540">
        <w:tc>
          <w:tcPr>
            <w:tcW w:w="1559" w:type="dxa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WC/łazienki/biura</w:t>
            </w:r>
          </w:p>
        </w:tc>
        <w:tc>
          <w:tcPr>
            <w:tcW w:w="1418" w:type="dxa"/>
            <w:gridSpan w:val="3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24</w:t>
            </w:r>
          </w:p>
        </w:tc>
        <w:tc>
          <w:tcPr>
            <w:tcW w:w="1134" w:type="dxa"/>
            <w:gridSpan w:val="2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20</w:t>
            </w:r>
          </w:p>
        </w:tc>
        <w:tc>
          <w:tcPr>
            <w:tcW w:w="1134" w:type="dxa"/>
            <w:gridSpan w:val="2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26</w:t>
            </w:r>
          </w:p>
        </w:tc>
        <w:tc>
          <w:tcPr>
            <w:tcW w:w="1559" w:type="dxa"/>
            <w:gridSpan w:val="3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       16</w:t>
            </w:r>
          </w:p>
        </w:tc>
        <w:tc>
          <w:tcPr>
            <w:tcW w:w="2283" w:type="dxa"/>
            <w:gridSpan w:val="2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38</w:t>
            </w:r>
          </w:p>
        </w:tc>
        <w:tc>
          <w:tcPr>
            <w:tcW w:w="1200" w:type="dxa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20</w:t>
            </w:r>
          </w:p>
        </w:tc>
        <w:tc>
          <w:tcPr>
            <w:tcW w:w="1158" w:type="dxa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  <w:tc>
          <w:tcPr>
            <w:tcW w:w="1395" w:type="dxa"/>
            <w:gridSpan w:val="2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3</w:t>
            </w:r>
          </w:p>
        </w:tc>
        <w:tc>
          <w:tcPr>
            <w:tcW w:w="1139" w:type="dxa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66FD" w:rsidRPr="003C2436" w:rsidTr="00F03540">
        <w:tc>
          <w:tcPr>
            <w:tcW w:w="1511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6FD" w:rsidRPr="003C2436" w:rsidRDefault="00DE66FD" w:rsidP="00F03540">
            <w:pPr>
              <w:rPr>
                <w:rFonts w:ascii="Tahoma" w:hAnsi="Tahoma"/>
                <w:b/>
                <w:bCs w:val="0"/>
                <w:sz w:val="16"/>
                <w:szCs w:val="16"/>
              </w:rPr>
            </w:pPr>
          </w:p>
        </w:tc>
      </w:tr>
      <w:tr w:rsidR="00DE66FD" w:rsidRPr="003C2436" w:rsidTr="00F03540">
        <w:tc>
          <w:tcPr>
            <w:tcW w:w="2641" w:type="dxa"/>
            <w:gridSpan w:val="2"/>
            <w:tcBorders>
              <w:top w:val="single" w:sz="4" w:space="0" w:color="auto"/>
            </w:tcBorders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Powierzchnia okien dwustronnie (m</w:t>
            </w:r>
            <w:r w:rsidRPr="003C2436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>2</w:t>
            </w: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)</w:t>
            </w:r>
          </w:p>
        </w:tc>
        <w:tc>
          <w:tcPr>
            <w:tcW w:w="12472" w:type="dxa"/>
            <w:gridSpan w:val="17"/>
            <w:tcBorders>
              <w:top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205,22</w:t>
            </w:r>
          </w:p>
        </w:tc>
      </w:tr>
      <w:tr w:rsidR="00DE66FD" w:rsidRPr="003C2436" w:rsidTr="00F03540">
        <w:tc>
          <w:tcPr>
            <w:tcW w:w="2641" w:type="dxa"/>
            <w:gridSpan w:val="2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Powierzchnia drzwi przeszklonych (m</w:t>
            </w:r>
            <w:r w:rsidRPr="003C2436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>2</w:t>
            </w: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) dwustronnie</w:t>
            </w:r>
          </w:p>
        </w:tc>
        <w:tc>
          <w:tcPr>
            <w:tcW w:w="12472" w:type="dxa"/>
            <w:gridSpan w:val="17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118,68</w:t>
            </w:r>
          </w:p>
        </w:tc>
      </w:tr>
      <w:tr w:rsidR="00DE66FD" w:rsidRPr="003C2436" w:rsidTr="00F03540">
        <w:tc>
          <w:tcPr>
            <w:tcW w:w="2641" w:type="dxa"/>
            <w:gridSpan w:val="2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Ilość płytek na ścianach (m</w:t>
            </w:r>
            <w:r w:rsidRPr="003C2436">
              <w:rPr>
                <w:rFonts w:ascii="Tahoma" w:hAnsi="Tahoma"/>
                <w:b/>
                <w:bCs w:val="0"/>
                <w:sz w:val="16"/>
                <w:szCs w:val="16"/>
                <w:vertAlign w:val="superscript"/>
              </w:rPr>
              <w:t xml:space="preserve">2 </w:t>
            </w: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)</w:t>
            </w:r>
          </w:p>
        </w:tc>
        <w:tc>
          <w:tcPr>
            <w:tcW w:w="12472" w:type="dxa"/>
            <w:gridSpan w:val="17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810,56</w:t>
            </w:r>
          </w:p>
        </w:tc>
      </w:tr>
      <w:tr w:rsidR="00DE66FD" w:rsidRPr="003C2436" w:rsidTr="00F03540">
        <w:trPr>
          <w:trHeight w:val="649"/>
        </w:trPr>
        <w:tc>
          <w:tcPr>
            <w:tcW w:w="2641" w:type="dxa"/>
            <w:gridSpan w:val="2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>Pomieszczenia udostępniane na potrzeby osób sprzątających</w:t>
            </w:r>
          </w:p>
        </w:tc>
        <w:tc>
          <w:tcPr>
            <w:tcW w:w="12472" w:type="dxa"/>
            <w:gridSpan w:val="17"/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sz w:val="16"/>
                <w:szCs w:val="16"/>
              </w:rPr>
              <w:t xml:space="preserve"> </w:t>
            </w:r>
          </w:p>
        </w:tc>
      </w:tr>
    </w:tbl>
    <w:p w:rsidR="00DE66FD" w:rsidRPr="005143D2" w:rsidRDefault="00DE66FD" w:rsidP="00DE66FD">
      <w:pPr>
        <w:rPr>
          <w:rFonts w:ascii="Tahoma" w:hAnsi="Tahoma"/>
          <w:b/>
          <w:szCs w:val="18"/>
        </w:rPr>
      </w:pPr>
    </w:p>
    <w:p w:rsidR="00C52C01" w:rsidRDefault="00C52C01" w:rsidP="00DE66FD">
      <w:pPr>
        <w:rPr>
          <w:rFonts w:ascii="Tahoma" w:hAnsi="Tahoma"/>
          <w:b/>
          <w:szCs w:val="18"/>
        </w:rPr>
      </w:pPr>
    </w:p>
    <w:p w:rsidR="004607C9" w:rsidRDefault="00F03540" w:rsidP="00DE66FD">
      <w:pPr>
        <w:rPr>
          <w:rFonts w:ascii="Tahoma" w:hAnsi="Tahoma"/>
          <w:b/>
          <w:szCs w:val="18"/>
        </w:rPr>
      </w:pPr>
      <w:r>
        <w:rPr>
          <w:rFonts w:ascii="Tahoma" w:hAnsi="Tahoma"/>
          <w:b/>
          <w:szCs w:val="18"/>
        </w:rPr>
        <w:lastRenderedPageBreak/>
        <w:t xml:space="preserve">Załącznik nr </w:t>
      </w:r>
      <w:r w:rsidR="003F13C4">
        <w:rPr>
          <w:rFonts w:ascii="Tahoma" w:hAnsi="Tahoma"/>
          <w:b/>
          <w:szCs w:val="18"/>
        </w:rPr>
        <w:t>5.1 h do SWZ - załącznik nr 8 do opisu przedmiotu zamówienia</w:t>
      </w:r>
      <w:bookmarkStart w:id="0" w:name="_GoBack"/>
      <w:bookmarkEnd w:id="0"/>
    </w:p>
    <w:p w:rsidR="004607C9" w:rsidRDefault="004607C9" w:rsidP="00DE66FD">
      <w:pPr>
        <w:rPr>
          <w:rFonts w:ascii="Tahoma" w:hAnsi="Tahoma"/>
          <w:b/>
          <w:szCs w:val="18"/>
        </w:rPr>
      </w:pPr>
    </w:p>
    <w:p w:rsidR="004607C9" w:rsidRPr="005143D2" w:rsidRDefault="004607C9" w:rsidP="00DE66FD">
      <w:pPr>
        <w:rPr>
          <w:rFonts w:ascii="Tahoma" w:hAnsi="Tahoma"/>
          <w:b/>
          <w:szCs w:val="18"/>
        </w:rPr>
      </w:pPr>
    </w:p>
    <w:tbl>
      <w:tblPr>
        <w:tblW w:w="14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4"/>
        <w:gridCol w:w="1163"/>
        <w:gridCol w:w="1427"/>
        <w:gridCol w:w="1145"/>
        <w:gridCol w:w="1284"/>
        <w:gridCol w:w="1342"/>
        <w:gridCol w:w="1269"/>
        <w:gridCol w:w="1340"/>
        <w:gridCol w:w="1152"/>
        <w:gridCol w:w="1161"/>
        <w:gridCol w:w="78"/>
        <w:gridCol w:w="789"/>
      </w:tblGrid>
      <w:tr w:rsidR="00DE66FD" w:rsidRPr="005143D2" w:rsidTr="00F03540">
        <w:tc>
          <w:tcPr>
            <w:tcW w:w="149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Tabela nr 1: Budynek Dydaktyczno - Sportowy ul. Św. Rocha 9a</w:t>
            </w:r>
          </w:p>
        </w:tc>
      </w:tr>
      <w:tr w:rsidR="00DE66FD" w:rsidRPr="005143D2" w:rsidTr="00DE66FD"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Rodzaj pomieszczenia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Godziny sprzątania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Powierzchnia w m2</w:t>
            </w:r>
          </w:p>
        </w:tc>
        <w:tc>
          <w:tcPr>
            <w:tcW w:w="9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Rodzaj podłoża</w:t>
            </w:r>
          </w:p>
        </w:tc>
      </w:tr>
      <w:tr w:rsidR="00DE66FD" w:rsidRPr="005143D2" w:rsidTr="00DE66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Posadzka Sportowa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Wykładzina dywanowa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 xml:space="preserve">Płytki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Posadzka</w:t>
            </w:r>
          </w:p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betonowa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Wykładzina kauczukowa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Poliuretan sportowy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Posadzka techniczna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inne</w:t>
            </w:r>
          </w:p>
        </w:tc>
      </w:tr>
      <w:tr w:rsidR="00DE66FD" w:rsidRPr="005143D2" w:rsidTr="00DE66FD"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 xml:space="preserve">Biurowe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167,62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167,62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</w:tr>
      <w:tr w:rsidR="00DE66FD" w:rsidRPr="005143D2" w:rsidTr="00DE66FD"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komunikacja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150,51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69,08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6,04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2,63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63,53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4,80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4,43</w:t>
            </w:r>
          </w:p>
        </w:tc>
      </w:tr>
      <w:tr w:rsidR="00DE66FD" w:rsidRPr="005143D2" w:rsidTr="00DE66FD"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Szatnie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54,73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54,73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</w:tr>
      <w:tr w:rsidR="00DE66FD" w:rsidRPr="005143D2" w:rsidTr="00DE66FD"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Toalety/łazienki/umywalnie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35,07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35,07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</w:tr>
      <w:tr w:rsidR="00DE66FD" w:rsidRPr="005143D2" w:rsidTr="00DE66FD"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Sala ćwiczeń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340,79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340,79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</w:tr>
      <w:tr w:rsidR="00DE66FD" w:rsidRPr="005143D2" w:rsidTr="00DE66FD"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Pomieszczenia magazynowe/techniczne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180,97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96,05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84,92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</w:tr>
      <w:tr w:rsidR="00DE66FD" w:rsidRPr="005143D2" w:rsidTr="00DE66FD"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Pomieszczenia socjalne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3,62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3,62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</w:tr>
      <w:tr w:rsidR="00DE66FD" w:rsidRPr="005143D2" w:rsidTr="00DE66FD"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Portiernia/szatnia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</w:tr>
      <w:tr w:rsidR="00DE66FD" w:rsidRPr="005143D2" w:rsidTr="00DE66FD"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</w:tr>
      <w:tr w:rsidR="00DE66FD" w:rsidRPr="005143D2" w:rsidTr="00DE66FD"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</w:tr>
      <w:tr w:rsidR="00DE66FD" w:rsidRPr="005143D2" w:rsidTr="00DE66FD"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</w:tr>
      <w:tr w:rsidR="00DE66FD" w:rsidRPr="005143D2" w:rsidTr="00DE66FD"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</w:tr>
      <w:tr w:rsidR="00DE66FD" w:rsidRPr="005143D2" w:rsidTr="00DE66FD"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</w:tr>
      <w:tr w:rsidR="00DE66FD" w:rsidRPr="005143D2" w:rsidTr="00DE66FD"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</w:tr>
      <w:tr w:rsidR="00DE66FD" w:rsidRPr="005143D2" w:rsidTr="00DE66FD"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Razem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933,31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340,79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236,70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44,73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98,68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203,18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4,80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4,43</w:t>
            </w:r>
          </w:p>
        </w:tc>
      </w:tr>
      <w:tr w:rsidR="00DE66FD" w:rsidRPr="005143D2" w:rsidTr="00F03540">
        <w:tc>
          <w:tcPr>
            <w:tcW w:w="1493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</w:tr>
      <w:tr w:rsidR="00DE66FD" w:rsidRPr="005143D2" w:rsidTr="00F03540">
        <w:tc>
          <w:tcPr>
            <w:tcW w:w="149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wyposażenie (szt.)</w:t>
            </w:r>
          </w:p>
        </w:tc>
      </w:tr>
      <w:tr w:rsidR="00DE66FD" w:rsidRPr="005143D2" w:rsidTr="00DE66FD">
        <w:tc>
          <w:tcPr>
            <w:tcW w:w="3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sedes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umywalka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pisuar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kabina prysznicowa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pojemniki na mydło – stal nierdzewna 0,5 litra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 xml:space="preserve">pojemniki na papier toaletowy </w:t>
            </w:r>
          </w:p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( bębnowy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Suszarki do rąk – plastik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Papier typu ZZ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</w:tr>
      <w:tr w:rsidR="00DE66FD" w:rsidRPr="005143D2" w:rsidTr="00DE66FD">
        <w:tc>
          <w:tcPr>
            <w:tcW w:w="3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WC/łazienki/biura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</w:tr>
      <w:tr w:rsidR="00DE66FD" w:rsidRPr="005143D2" w:rsidTr="00F03540">
        <w:tc>
          <w:tcPr>
            <w:tcW w:w="1493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</w:p>
        </w:tc>
      </w:tr>
      <w:tr w:rsidR="00DE66FD" w:rsidRPr="005143D2" w:rsidTr="00DE66FD">
        <w:tc>
          <w:tcPr>
            <w:tcW w:w="3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Lustra m2 (sala/łazienki )</w:t>
            </w:r>
          </w:p>
        </w:tc>
        <w:tc>
          <w:tcPr>
            <w:tcW w:w="109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60</w:t>
            </w:r>
          </w:p>
        </w:tc>
      </w:tr>
      <w:tr w:rsidR="00DE66FD" w:rsidRPr="005143D2" w:rsidTr="00DE66FD">
        <w:tc>
          <w:tcPr>
            <w:tcW w:w="3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Powierzchnia okien dwustronnie (m</w:t>
            </w: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  <w:vertAlign w:val="superscript"/>
              </w:rPr>
              <w:t>2</w:t>
            </w: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09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130</w:t>
            </w:r>
          </w:p>
        </w:tc>
      </w:tr>
      <w:tr w:rsidR="00DE66FD" w:rsidRPr="005143D2" w:rsidTr="00DE66FD">
        <w:tc>
          <w:tcPr>
            <w:tcW w:w="3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Powierzchnia drzwi przeszklonych (m</w:t>
            </w: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  <w:vertAlign w:val="superscript"/>
              </w:rPr>
              <w:t>2</w:t>
            </w: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) dwustronnie</w:t>
            </w:r>
          </w:p>
        </w:tc>
        <w:tc>
          <w:tcPr>
            <w:tcW w:w="109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33</w:t>
            </w:r>
          </w:p>
        </w:tc>
      </w:tr>
      <w:tr w:rsidR="00DE66FD" w:rsidRPr="005143D2" w:rsidTr="00DE66FD">
        <w:trPr>
          <w:trHeight w:val="292"/>
        </w:trPr>
        <w:tc>
          <w:tcPr>
            <w:tcW w:w="3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Ilość płytek na ścianach (m</w:t>
            </w: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  <w:vertAlign w:val="superscript"/>
              </w:rPr>
              <w:t xml:space="preserve">2 </w:t>
            </w: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09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100 m2</w:t>
            </w:r>
          </w:p>
        </w:tc>
      </w:tr>
      <w:tr w:rsidR="00DE66FD" w:rsidRPr="005143D2" w:rsidTr="00DE66FD">
        <w:tc>
          <w:tcPr>
            <w:tcW w:w="3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sz w:val="16"/>
                <w:szCs w:val="16"/>
              </w:rPr>
              <w:t>Pomieszczenia udostępniane na potrzeby osób sprzątających</w:t>
            </w:r>
          </w:p>
        </w:tc>
        <w:tc>
          <w:tcPr>
            <w:tcW w:w="109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FD" w:rsidRPr="003C2436" w:rsidRDefault="00DE66FD" w:rsidP="00F03540">
            <w:pPr>
              <w:jc w:val="center"/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</w:pPr>
            <w:r w:rsidRPr="003C2436">
              <w:rPr>
                <w:rFonts w:ascii="Tahoma" w:hAnsi="Tahoma"/>
                <w:b/>
                <w:bCs w:val="0"/>
                <w:color w:val="000000" w:themeColor="text1"/>
                <w:sz w:val="16"/>
                <w:szCs w:val="16"/>
              </w:rPr>
              <w:t>5,44 m2</w:t>
            </w:r>
          </w:p>
        </w:tc>
      </w:tr>
    </w:tbl>
    <w:p w:rsidR="00DE66FD" w:rsidRPr="005143D2" w:rsidRDefault="00DE66FD" w:rsidP="00DE66FD">
      <w:pPr>
        <w:rPr>
          <w:rFonts w:ascii="Tahoma" w:hAnsi="Tahoma"/>
          <w:szCs w:val="18"/>
        </w:rPr>
      </w:pPr>
    </w:p>
    <w:p w:rsidR="00DE66FD" w:rsidRPr="005143D2" w:rsidRDefault="00DE66FD">
      <w:pPr>
        <w:rPr>
          <w:rFonts w:ascii="Tahoma" w:hAnsi="Tahoma"/>
          <w:szCs w:val="18"/>
        </w:rPr>
      </w:pPr>
    </w:p>
    <w:p w:rsidR="00C52C01" w:rsidRPr="005143D2" w:rsidRDefault="00C52C01">
      <w:pPr>
        <w:rPr>
          <w:rFonts w:ascii="Tahoma" w:hAnsi="Tahoma"/>
          <w:szCs w:val="18"/>
        </w:rPr>
      </w:pPr>
    </w:p>
    <w:p w:rsidR="00C52C01" w:rsidRPr="005143D2" w:rsidRDefault="00C52C01">
      <w:pPr>
        <w:rPr>
          <w:rFonts w:ascii="Tahoma" w:hAnsi="Tahoma"/>
          <w:szCs w:val="18"/>
        </w:rPr>
      </w:pPr>
    </w:p>
    <w:p w:rsidR="00C52C01" w:rsidRPr="005143D2" w:rsidRDefault="00C52C01">
      <w:pPr>
        <w:rPr>
          <w:rFonts w:ascii="Tahoma" w:hAnsi="Tahoma"/>
          <w:szCs w:val="18"/>
        </w:rPr>
      </w:pPr>
    </w:p>
    <w:p w:rsidR="00C52C01" w:rsidRPr="005143D2" w:rsidRDefault="00C52C01">
      <w:pPr>
        <w:rPr>
          <w:rFonts w:ascii="Tahoma" w:hAnsi="Tahoma"/>
          <w:szCs w:val="18"/>
        </w:rPr>
      </w:pPr>
    </w:p>
    <w:p w:rsidR="00C52C01" w:rsidRPr="005143D2" w:rsidRDefault="00C52C01">
      <w:pPr>
        <w:rPr>
          <w:rFonts w:ascii="Tahoma" w:hAnsi="Tahoma"/>
          <w:szCs w:val="18"/>
        </w:rPr>
      </w:pPr>
    </w:p>
    <w:p w:rsidR="00C52C01" w:rsidRPr="005143D2" w:rsidRDefault="00C52C01">
      <w:pPr>
        <w:rPr>
          <w:rFonts w:ascii="Tahoma" w:hAnsi="Tahoma"/>
          <w:szCs w:val="18"/>
        </w:rPr>
      </w:pPr>
    </w:p>
    <w:p w:rsidR="00C52C01" w:rsidRPr="005143D2" w:rsidRDefault="00C52C01">
      <w:pPr>
        <w:rPr>
          <w:rFonts w:ascii="Tahoma" w:hAnsi="Tahoma"/>
          <w:szCs w:val="18"/>
        </w:rPr>
        <w:sectPr w:rsidR="00C52C01" w:rsidRPr="005143D2" w:rsidSect="00F03540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C52C01" w:rsidRPr="005143D2" w:rsidRDefault="00C52C01">
      <w:pPr>
        <w:rPr>
          <w:rFonts w:ascii="Tahoma" w:hAnsi="Tahoma"/>
          <w:szCs w:val="18"/>
        </w:rPr>
      </w:pPr>
    </w:p>
    <w:p w:rsidR="00C52C01" w:rsidRPr="005143D2" w:rsidRDefault="00C52C01">
      <w:pPr>
        <w:rPr>
          <w:rFonts w:ascii="Tahoma" w:hAnsi="Tahoma"/>
          <w:szCs w:val="18"/>
        </w:rPr>
      </w:pPr>
    </w:p>
    <w:p w:rsidR="00C52C01" w:rsidRPr="005143D2" w:rsidRDefault="00C206C0">
      <w:pPr>
        <w:rPr>
          <w:rFonts w:ascii="Tahoma" w:hAnsi="Tahoma"/>
          <w:b/>
          <w:szCs w:val="18"/>
        </w:rPr>
      </w:pPr>
      <w:r w:rsidRPr="005143D2">
        <w:rPr>
          <w:rFonts w:ascii="Tahoma" w:hAnsi="Tahoma"/>
          <w:b/>
          <w:szCs w:val="18"/>
        </w:rPr>
        <w:t>Część B</w:t>
      </w:r>
    </w:p>
    <w:p w:rsidR="00C206C0" w:rsidRPr="005143D2" w:rsidRDefault="00C206C0">
      <w:pPr>
        <w:rPr>
          <w:rFonts w:ascii="Tahoma" w:hAnsi="Tahoma"/>
          <w:b/>
          <w:szCs w:val="18"/>
        </w:rPr>
      </w:pPr>
    </w:p>
    <w:p w:rsidR="00C206C0" w:rsidRPr="005143D2" w:rsidRDefault="00C206C0" w:rsidP="00C206C0">
      <w:pPr>
        <w:rPr>
          <w:rFonts w:ascii="Tahoma" w:hAnsi="Tahoma"/>
          <w:b/>
          <w:bCs w:val="0"/>
          <w:szCs w:val="18"/>
        </w:rPr>
      </w:pPr>
      <w:r w:rsidRPr="005143D2">
        <w:rPr>
          <w:rFonts w:ascii="Tahoma" w:hAnsi="Tahoma"/>
          <w:b/>
          <w:bCs w:val="0"/>
          <w:szCs w:val="18"/>
        </w:rPr>
        <w:t>I Zakres oraz terminy wykonywania usługi sprzątania i utrzymania porządku w następujących obiektach:</w:t>
      </w:r>
    </w:p>
    <w:p w:rsidR="00C206C0" w:rsidRPr="005143D2" w:rsidRDefault="00C206C0" w:rsidP="00C206C0">
      <w:pPr>
        <w:pStyle w:val="Akapitzlist"/>
        <w:numPr>
          <w:ilvl w:val="0"/>
          <w:numId w:val="17"/>
        </w:numPr>
        <w:rPr>
          <w:rFonts w:ascii="Tahoma" w:hAnsi="Tahoma"/>
          <w:b/>
          <w:bCs w:val="0"/>
          <w:szCs w:val="18"/>
        </w:rPr>
      </w:pPr>
      <w:r w:rsidRPr="005143D2">
        <w:rPr>
          <w:rFonts w:ascii="Tahoma" w:hAnsi="Tahoma"/>
          <w:b/>
          <w:bCs w:val="0"/>
          <w:szCs w:val="18"/>
        </w:rPr>
        <w:t>Budynek Pływalni – dotyczy części basenowej.</w:t>
      </w:r>
    </w:p>
    <w:p w:rsidR="00C206C0" w:rsidRPr="005143D2" w:rsidRDefault="00C206C0">
      <w:pPr>
        <w:rPr>
          <w:rFonts w:ascii="Tahoma" w:hAnsi="Tahoma"/>
          <w:b/>
          <w:szCs w:val="18"/>
        </w:rPr>
      </w:pP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5143D2">
        <w:rPr>
          <w:rFonts w:ascii="Tahoma" w:hAnsi="Tahoma" w:cs="Tahoma"/>
          <w:b/>
          <w:sz w:val="18"/>
          <w:szCs w:val="18"/>
          <w:u w:val="single"/>
        </w:rPr>
        <w:t xml:space="preserve">1. Codzienne sprzątanie: 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 xml:space="preserve">a) ciągów komunikacyjnych na I </w:t>
      </w:r>
      <w:proofErr w:type="spellStart"/>
      <w:r w:rsidRPr="005143D2">
        <w:rPr>
          <w:rFonts w:ascii="Tahoma" w:hAnsi="Tahoma" w:cs="Tahoma"/>
          <w:sz w:val="18"/>
          <w:szCs w:val="18"/>
        </w:rPr>
        <w:t>i</w:t>
      </w:r>
      <w:proofErr w:type="spellEnd"/>
      <w:r w:rsidRPr="005143D2">
        <w:rPr>
          <w:rFonts w:ascii="Tahoma" w:hAnsi="Tahoma" w:cs="Tahoma"/>
          <w:sz w:val="18"/>
          <w:szCs w:val="18"/>
        </w:rPr>
        <w:t xml:space="preserve"> II zmianie: zamiatanie ciągów komunikacyjnych; zamiatanie i mycie schodów; odkurzanie wycieraczek; opróżnianie i mycie koszy na śmieci wraz z wymianą worków foliowych na śmieci </w:t>
      </w:r>
      <w:r w:rsidRPr="005143D2">
        <w:rPr>
          <w:rFonts w:ascii="Tahoma" w:hAnsi="Tahoma" w:cs="Tahoma"/>
          <w:sz w:val="18"/>
          <w:szCs w:val="18"/>
        </w:rPr>
        <w:br/>
        <w:t>(z zachowaniem segregacji odpadów tzn. wymiana worków w koszach segregacyjnych do śmieci i wyrzucanie tych worków z segregowanymi śmieciami do segregowanych pojemników na śmieci. odkurzanie i mycie parapetów, czyszczenie blatów, ławek, stołów i krzeseł; czyszczenie powierzchni szklanych  (trybuny), usuwanie pajęczyn, gum do żucia itp.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>b) toalety i WC: doczyszczenie umywalek, doczyszczenie armatury, usuwanie osadów wapiennych, moczowych z misek sedesowych i pisuarów,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 xml:space="preserve">c) mycie stoiska recepcji, szafek na kluczyki 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 xml:space="preserve">d) mycie drzwi i okien wzdłuż ścian na holu, 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 xml:space="preserve">e) hala basenowa, 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 xml:space="preserve">f) szatnie, nie rzadziej niż raz na 45 minut, 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>g) korytarze szatni: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>- mycie obudowy suszarek do włosów - według potrzeb,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 xml:space="preserve">- mycie luster przy suszarkami do włosów  - według potrzeb, 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>h) pomieszczenia instruktorów, pomieszczenia ratowników, pomieszczenia biurowe: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 xml:space="preserve">-zamiatanie i mycie powierzchni twardych, 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>-wymiana worków do śmieci i mycie koszy do śmieci - według potrzeb,</w:t>
      </w:r>
    </w:p>
    <w:p w:rsidR="005143D2" w:rsidRPr="005143D2" w:rsidRDefault="005143D2" w:rsidP="005143D2">
      <w:pPr>
        <w:spacing w:line="360" w:lineRule="auto"/>
        <w:jc w:val="both"/>
        <w:rPr>
          <w:rFonts w:ascii="Tahoma" w:hAnsi="Tahoma"/>
          <w:szCs w:val="18"/>
        </w:rPr>
      </w:pPr>
      <w:r w:rsidRPr="005143D2">
        <w:rPr>
          <w:rFonts w:ascii="Tahoma" w:hAnsi="Tahoma"/>
          <w:szCs w:val="18"/>
        </w:rPr>
        <w:t>- czyszczenie i mycie zlewów i sanitariatów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 xml:space="preserve">i) pomieszczenia sanitarne (WC): I </w:t>
      </w:r>
      <w:proofErr w:type="spellStart"/>
      <w:r w:rsidRPr="005143D2">
        <w:rPr>
          <w:rFonts w:ascii="Tahoma" w:hAnsi="Tahoma" w:cs="Tahoma"/>
          <w:sz w:val="18"/>
          <w:szCs w:val="18"/>
        </w:rPr>
        <w:t>i</w:t>
      </w:r>
      <w:proofErr w:type="spellEnd"/>
      <w:r w:rsidRPr="005143D2">
        <w:rPr>
          <w:rFonts w:ascii="Tahoma" w:hAnsi="Tahoma" w:cs="Tahoma"/>
          <w:sz w:val="18"/>
          <w:szCs w:val="18"/>
        </w:rPr>
        <w:t xml:space="preserve"> II zmiana: 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 xml:space="preserve">-mycie i dezynfekcja podłóg, 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>-mycie glazury, luster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>-mycie i dezynfekcja glazury urządzeń sanitarnych i armatury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>- bieżące uzupełnianie papieru toaletowego, mydła, ręczników papierowych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bCs/>
          <w:sz w:val="18"/>
          <w:szCs w:val="18"/>
        </w:rPr>
      </w:pP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3D2">
        <w:rPr>
          <w:rFonts w:ascii="Tahoma" w:hAnsi="Tahoma" w:cs="Tahoma"/>
          <w:b/>
          <w:bCs/>
          <w:sz w:val="18"/>
          <w:szCs w:val="18"/>
          <w:u w:val="single"/>
        </w:rPr>
        <w:t>2. Sprzątanie  na III zmianie</w:t>
      </w:r>
      <w:r w:rsidRPr="005143D2">
        <w:rPr>
          <w:rFonts w:ascii="Tahoma" w:hAnsi="Tahoma" w:cs="Tahoma"/>
          <w:b/>
          <w:bCs/>
          <w:sz w:val="18"/>
          <w:szCs w:val="18"/>
        </w:rPr>
        <w:t>: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 xml:space="preserve">a) Plaża: - środek kwaśny typu </w:t>
      </w:r>
      <w:proofErr w:type="spellStart"/>
      <w:r w:rsidRPr="005143D2">
        <w:rPr>
          <w:rFonts w:ascii="Tahoma" w:hAnsi="Tahoma" w:cs="Tahoma"/>
          <w:sz w:val="18"/>
          <w:szCs w:val="18"/>
        </w:rPr>
        <w:t>Calcid</w:t>
      </w:r>
      <w:proofErr w:type="spellEnd"/>
      <w:r w:rsidRPr="005143D2">
        <w:rPr>
          <w:rFonts w:ascii="Tahoma" w:hAnsi="Tahoma" w:cs="Tahoma"/>
          <w:sz w:val="18"/>
          <w:szCs w:val="18"/>
        </w:rPr>
        <w:t xml:space="preserve"> Kombi lub kwaśny preparat do codziennego usuwania zabrudzeń z powierzchni plaży basenowej łączenie działania środka zasadowego oraz kwaśnego (np. typu </w:t>
      </w:r>
      <w:proofErr w:type="spellStart"/>
      <w:r w:rsidRPr="005143D2">
        <w:rPr>
          <w:rFonts w:ascii="Tahoma" w:hAnsi="Tahoma" w:cs="Tahoma"/>
          <w:sz w:val="18"/>
          <w:szCs w:val="18"/>
        </w:rPr>
        <w:t>Calcid</w:t>
      </w:r>
      <w:proofErr w:type="spellEnd"/>
      <w:r w:rsidRPr="005143D2">
        <w:rPr>
          <w:rFonts w:ascii="Tahoma" w:hAnsi="Tahoma" w:cs="Tahoma"/>
          <w:sz w:val="18"/>
          <w:szCs w:val="18"/>
        </w:rPr>
        <w:t xml:space="preserve"> TK4) i zamiennie zasadowego typu </w:t>
      </w:r>
      <w:proofErr w:type="spellStart"/>
      <w:r w:rsidRPr="005143D2">
        <w:rPr>
          <w:rFonts w:ascii="Tahoma" w:hAnsi="Tahoma" w:cs="Tahoma"/>
          <w:sz w:val="18"/>
          <w:szCs w:val="18"/>
        </w:rPr>
        <w:t>AlkasolUni</w:t>
      </w:r>
      <w:proofErr w:type="spellEnd"/>
      <w:r w:rsidRPr="005143D2">
        <w:rPr>
          <w:rFonts w:ascii="Tahoma" w:hAnsi="Tahoma" w:cs="Tahoma"/>
          <w:sz w:val="18"/>
          <w:szCs w:val="18"/>
        </w:rPr>
        <w:t xml:space="preserve"> – nakładany w proporcji 1:3 za pomocą pada ręcznego na plaży, a następnie spłukiwany – myjką ciśnieniową.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 xml:space="preserve">- mycie i dezynfekcja siedzisk 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>- mycie przelewów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>- odkurzanie dna basenów odkurzaczem podwodnym, codziennie. Zamawiający posiada odkurzacz podwodny i będzie on udostępniany Wykonawcy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>b) Pomieszczenia przy plaży basenowej, szatnie: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>- dezynfekcja podłogi oraz codzienne opróżnianie syfonów umieszczonych w kratkach odpływowych z resztek włosów i innych nieczystości. Zalanie kratek odpływowych środkiem dezynfekującym,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>- szatnie: damska, damska rodzinna, męska, chłopięca, dziewczęca, męska rodzinna.</w:t>
      </w:r>
      <w:r w:rsidRPr="005143D2">
        <w:rPr>
          <w:rFonts w:ascii="Tahoma" w:hAnsi="Tahoma" w:cs="Tahoma"/>
          <w:sz w:val="18"/>
          <w:szCs w:val="18"/>
        </w:rPr>
        <w:br/>
        <w:t xml:space="preserve">Codzienne szorowanie posadzki pod prysznicami </w:t>
      </w:r>
      <w:proofErr w:type="spellStart"/>
      <w:r w:rsidRPr="005143D2">
        <w:rPr>
          <w:rFonts w:ascii="Tahoma" w:hAnsi="Tahoma" w:cs="Tahoma"/>
          <w:sz w:val="18"/>
          <w:szCs w:val="18"/>
        </w:rPr>
        <w:t>szorowarką</w:t>
      </w:r>
      <w:proofErr w:type="spellEnd"/>
      <w:r w:rsidRPr="005143D2">
        <w:rPr>
          <w:rFonts w:ascii="Tahoma" w:hAnsi="Tahoma" w:cs="Tahoma"/>
          <w:sz w:val="18"/>
          <w:szCs w:val="18"/>
        </w:rPr>
        <w:t xml:space="preserve"> z padem gąbkowym; posadzki w toaletach, w szatniach, węzłach sanitarnych, czyszczenie kratek odpływowych 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>w szatniach, toaletach i pod natryskami,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>- pomieszczenie ratowników,  dezynfekcja wejść na plażę basenową z szatni,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 xml:space="preserve">- sprzątanie na III zmianie takimi środkami jak na hali basenowej. 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lastRenderedPageBreak/>
        <w:t xml:space="preserve">- mycie podłogi, przeszkleń i siedzisk na widowni przy użyciu odpowiednich środków 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>- mycie szafek depozytowych – wg potrzeb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>- mycie i dezynfekcja szafek ubraniowych w szatniach.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5143D2">
        <w:rPr>
          <w:rFonts w:ascii="Tahoma" w:hAnsi="Tahoma" w:cs="Tahoma"/>
          <w:b/>
          <w:sz w:val="18"/>
          <w:szCs w:val="18"/>
          <w:u w:val="single"/>
        </w:rPr>
        <w:t xml:space="preserve">3. Sprzątanie raz w tygodniu: 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 xml:space="preserve">a) pomieszczenia: 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 xml:space="preserve">- odkurzanie powierzchni mebli, 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>- mycie ławek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>b) mycie elementów  poręczy, wszystkich części wspólnych,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>c) czyszczenie oświetlenia, kamer z pajęczyn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 xml:space="preserve">d) odkurzanie i mycie trudno dostępnych części mebli, raz w tygodniu, 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>e) doczyszczanie płytek podłogowych i ściennych w toaletach - minimum raz w tygodniu.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bCs/>
          <w:sz w:val="18"/>
          <w:szCs w:val="18"/>
        </w:rPr>
      </w:pP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bCs/>
          <w:sz w:val="18"/>
          <w:szCs w:val="18"/>
        </w:rPr>
      </w:pP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5143D2">
        <w:rPr>
          <w:rFonts w:ascii="Tahoma" w:hAnsi="Tahoma" w:cs="Tahoma"/>
          <w:b/>
          <w:bCs/>
          <w:sz w:val="18"/>
          <w:szCs w:val="18"/>
          <w:u w:val="single"/>
        </w:rPr>
        <w:t xml:space="preserve">4. Okresowe sprzątanie: 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 xml:space="preserve">a) mycie przelewów środkiem kwaśnym do usuwania osadów z kamienia, rdzy i innych silnych zabrudzeń </w:t>
      </w:r>
      <w:r w:rsidRPr="005143D2">
        <w:rPr>
          <w:rFonts w:ascii="Tahoma" w:hAnsi="Tahoma" w:cs="Tahoma"/>
          <w:sz w:val="18"/>
          <w:szCs w:val="18"/>
        </w:rPr>
        <w:br/>
        <w:t xml:space="preserve">z obrzeży basenów, sanitariatów i innych powierzchni pokrytych osadami kamienia wodnego, kwasu moczowego (np. typu </w:t>
      </w:r>
      <w:proofErr w:type="spellStart"/>
      <w:r w:rsidRPr="005143D2">
        <w:rPr>
          <w:rFonts w:ascii="Tahoma" w:hAnsi="Tahoma" w:cs="Tahoma"/>
          <w:sz w:val="18"/>
          <w:szCs w:val="18"/>
        </w:rPr>
        <w:t>Calcid</w:t>
      </w:r>
      <w:proofErr w:type="spellEnd"/>
      <w:r w:rsidRPr="005143D2">
        <w:rPr>
          <w:rFonts w:ascii="Tahoma" w:hAnsi="Tahoma" w:cs="Tahoma"/>
          <w:sz w:val="18"/>
          <w:szCs w:val="18"/>
        </w:rPr>
        <w:t xml:space="preserve"> Kombi lub </w:t>
      </w:r>
      <w:proofErr w:type="spellStart"/>
      <w:r w:rsidRPr="005143D2">
        <w:rPr>
          <w:rFonts w:ascii="Tahoma" w:hAnsi="Tahoma" w:cs="Tahoma"/>
          <w:sz w:val="18"/>
          <w:szCs w:val="18"/>
        </w:rPr>
        <w:t>Calcid</w:t>
      </w:r>
      <w:proofErr w:type="spellEnd"/>
      <w:r w:rsidRPr="005143D2">
        <w:rPr>
          <w:rFonts w:ascii="Tahoma" w:hAnsi="Tahoma" w:cs="Tahoma"/>
          <w:sz w:val="18"/>
          <w:szCs w:val="18"/>
        </w:rPr>
        <w:t xml:space="preserve"> TK4 i zamiennie zasadowy typu </w:t>
      </w:r>
      <w:proofErr w:type="spellStart"/>
      <w:r w:rsidRPr="005143D2">
        <w:rPr>
          <w:rFonts w:ascii="Tahoma" w:hAnsi="Tahoma" w:cs="Tahoma"/>
          <w:sz w:val="18"/>
          <w:szCs w:val="18"/>
        </w:rPr>
        <w:t>Alkasol</w:t>
      </w:r>
      <w:proofErr w:type="spellEnd"/>
      <w:r w:rsidRPr="005143D2">
        <w:rPr>
          <w:rFonts w:ascii="Tahoma" w:hAnsi="Tahoma" w:cs="Tahoma"/>
          <w:sz w:val="18"/>
          <w:szCs w:val="18"/>
        </w:rPr>
        <w:t xml:space="preserve"> Unii) - naniesienie tego środka packą i wyszorowanie - na III zmianie, 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  <w:shd w:val="clear" w:color="auto" w:fill="FFFFFF"/>
        </w:rPr>
        <w:t>b) mycie płytek ściennych – raz na dwa miesiące,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  <w:shd w:val="clear" w:color="auto" w:fill="FFFFFF"/>
        </w:rPr>
        <w:t>c) czyszczenie przewijaków dla niemowląt, odkurzanie i mycie 1 raz w tygodniu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>d) mycie paneli prysznicowych i wylewek  raz w miesiącu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>e) mycie kratek wentylacyjnych, drzwiowych  wg potrzeb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>f) odkurzanie kratek sufitowych w szatniach  wg potrzeb</w:t>
      </w:r>
    </w:p>
    <w:p w:rsidR="00314008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>g) mycie linii wody basenu sportowego, środkiem zasadowym – raz w miesiącu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5143D2" w:rsidRPr="005143D2" w:rsidRDefault="005143D2" w:rsidP="005143D2">
      <w:pPr>
        <w:spacing w:line="360" w:lineRule="auto"/>
        <w:jc w:val="both"/>
        <w:rPr>
          <w:rFonts w:ascii="Tahoma" w:hAnsi="Tahoma"/>
          <w:b/>
          <w:szCs w:val="18"/>
          <w:u w:val="single"/>
        </w:rPr>
      </w:pPr>
      <w:r w:rsidRPr="005143D2">
        <w:rPr>
          <w:rFonts w:ascii="Tahoma" w:hAnsi="Tahoma"/>
          <w:b/>
          <w:szCs w:val="18"/>
          <w:u w:val="single"/>
        </w:rPr>
        <w:t>5. Sprzątanie mające na celu przeciwdziałanie i zapobieganie rozprzestrzenianiu się choroby zakaźnej  (wynikające z obowiązujących aktualnych obostrzeń prawnych i sanitarnych)</w:t>
      </w:r>
    </w:p>
    <w:p w:rsidR="005143D2" w:rsidRPr="005143D2" w:rsidRDefault="005143D2" w:rsidP="005143D2">
      <w:pPr>
        <w:spacing w:line="360" w:lineRule="auto"/>
        <w:jc w:val="both"/>
        <w:rPr>
          <w:rFonts w:ascii="Tahoma" w:hAnsi="Tahoma"/>
          <w:szCs w:val="18"/>
        </w:rPr>
      </w:pPr>
      <w:r w:rsidRPr="005143D2">
        <w:rPr>
          <w:rFonts w:ascii="Tahoma" w:hAnsi="Tahoma"/>
          <w:szCs w:val="18"/>
        </w:rPr>
        <w:t xml:space="preserve">Czynności codzienne I </w:t>
      </w:r>
      <w:proofErr w:type="spellStart"/>
      <w:r w:rsidRPr="005143D2">
        <w:rPr>
          <w:rFonts w:ascii="Tahoma" w:hAnsi="Tahoma"/>
          <w:szCs w:val="18"/>
        </w:rPr>
        <w:t>i</w:t>
      </w:r>
      <w:proofErr w:type="spellEnd"/>
      <w:r w:rsidRPr="005143D2">
        <w:rPr>
          <w:rFonts w:ascii="Tahoma" w:hAnsi="Tahoma"/>
          <w:szCs w:val="18"/>
        </w:rPr>
        <w:t xml:space="preserve"> II zmiana</w:t>
      </w:r>
    </w:p>
    <w:p w:rsidR="005143D2" w:rsidRPr="005143D2" w:rsidRDefault="005143D2" w:rsidP="005143D2">
      <w:pPr>
        <w:spacing w:line="360" w:lineRule="auto"/>
        <w:jc w:val="both"/>
        <w:rPr>
          <w:rFonts w:ascii="Tahoma" w:hAnsi="Tahoma"/>
          <w:szCs w:val="18"/>
        </w:rPr>
      </w:pPr>
      <w:r w:rsidRPr="005143D2">
        <w:rPr>
          <w:rFonts w:ascii="Tahoma" w:hAnsi="Tahoma"/>
          <w:szCs w:val="18"/>
        </w:rPr>
        <w:t>a) dezynfekcja wszelkich wspólnych powierzchni (poręcze, klamki, włączniki światła, uchwyty szafek, kurki baterii) – 1 raz na godzinę,</w:t>
      </w:r>
    </w:p>
    <w:p w:rsidR="005143D2" w:rsidRPr="005143D2" w:rsidRDefault="005143D2" w:rsidP="005143D2">
      <w:pPr>
        <w:spacing w:line="360" w:lineRule="auto"/>
        <w:jc w:val="both"/>
        <w:rPr>
          <w:rFonts w:ascii="Tahoma" w:hAnsi="Tahoma"/>
          <w:szCs w:val="18"/>
        </w:rPr>
      </w:pPr>
      <w:r w:rsidRPr="005143D2">
        <w:rPr>
          <w:rFonts w:ascii="Tahoma" w:hAnsi="Tahoma"/>
          <w:szCs w:val="18"/>
        </w:rPr>
        <w:t>b) kontrolowanie czystości toalet, prysznicy  oraz ich dezynfekcja,</w:t>
      </w:r>
    </w:p>
    <w:p w:rsidR="005143D2" w:rsidRPr="005143D2" w:rsidRDefault="005143D2" w:rsidP="005143D2">
      <w:pPr>
        <w:spacing w:line="360" w:lineRule="auto"/>
        <w:jc w:val="both"/>
        <w:rPr>
          <w:rFonts w:ascii="Tahoma" w:hAnsi="Tahoma"/>
          <w:szCs w:val="18"/>
        </w:rPr>
      </w:pPr>
      <w:r w:rsidRPr="005143D2">
        <w:rPr>
          <w:rFonts w:ascii="Tahoma" w:hAnsi="Tahoma"/>
          <w:szCs w:val="18"/>
        </w:rPr>
        <w:t>c) regularna dezynfekcja szafek po każdym kliencie,</w:t>
      </w:r>
    </w:p>
    <w:p w:rsidR="005143D2" w:rsidRPr="005143D2" w:rsidRDefault="005143D2" w:rsidP="005143D2">
      <w:pPr>
        <w:spacing w:line="360" w:lineRule="auto"/>
        <w:jc w:val="both"/>
        <w:rPr>
          <w:rFonts w:ascii="Tahoma" w:hAnsi="Tahoma"/>
          <w:szCs w:val="18"/>
        </w:rPr>
      </w:pPr>
      <w:r w:rsidRPr="005143D2">
        <w:rPr>
          <w:rFonts w:ascii="Tahoma" w:hAnsi="Tahoma"/>
          <w:szCs w:val="18"/>
        </w:rPr>
        <w:t>d) dezynfekcja przebieralni w szatni – 1 raz na godzinę,</w:t>
      </w:r>
      <w:bookmarkStart w:id="1" w:name="_GoBack1"/>
      <w:bookmarkEnd w:id="1"/>
    </w:p>
    <w:p w:rsidR="005143D2" w:rsidRPr="005143D2" w:rsidRDefault="005143D2" w:rsidP="005143D2">
      <w:pPr>
        <w:spacing w:line="360" w:lineRule="auto"/>
        <w:jc w:val="both"/>
        <w:rPr>
          <w:rFonts w:ascii="Tahoma" w:hAnsi="Tahoma"/>
          <w:szCs w:val="18"/>
        </w:rPr>
      </w:pPr>
      <w:r w:rsidRPr="005143D2">
        <w:rPr>
          <w:rFonts w:ascii="Tahoma" w:hAnsi="Tahoma"/>
          <w:szCs w:val="18"/>
        </w:rPr>
        <w:t>e) uzupełnianie płynu dezynfekcyjnego – płyn dostarcza Zamawiający</w:t>
      </w:r>
    </w:p>
    <w:p w:rsidR="005143D2" w:rsidRPr="005143D2" w:rsidRDefault="005143D2" w:rsidP="005143D2">
      <w:pPr>
        <w:spacing w:line="360" w:lineRule="auto"/>
        <w:jc w:val="both"/>
        <w:rPr>
          <w:rFonts w:ascii="Tahoma" w:hAnsi="Tahoma"/>
          <w:szCs w:val="18"/>
        </w:rPr>
      </w:pPr>
      <w:r w:rsidRPr="005143D2">
        <w:rPr>
          <w:rFonts w:ascii="Tahoma" w:hAnsi="Tahoma"/>
          <w:szCs w:val="18"/>
        </w:rPr>
        <w:t>f) opróżnianie na bieżąco koszy na śmieci- wg potrzeb,</w:t>
      </w:r>
    </w:p>
    <w:p w:rsidR="005143D2" w:rsidRPr="005143D2" w:rsidRDefault="005143D2" w:rsidP="005143D2">
      <w:pPr>
        <w:spacing w:line="360" w:lineRule="auto"/>
        <w:jc w:val="both"/>
        <w:rPr>
          <w:rFonts w:ascii="Tahoma" w:hAnsi="Tahoma"/>
          <w:szCs w:val="18"/>
        </w:rPr>
      </w:pPr>
      <w:r w:rsidRPr="005143D2">
        <w:rPr>
          <w:rFonts w:ascii="Tahoma" w:hAnsi="Tahoma"/>
          <w:szCs w:val="18"/>
        </w:rPr>
        <w:t>g) d</w:t>
      </w:r>
      <w:r w:rsidRPr="005143D2">
        <w:rPr>
          <w:rFonts w:ascii="Tahoma" w:hAnsi="Tahoma"/>
          <w:color w:val="000000"/>
          <w:szCs w:val="18"/>
        </w:rPr>
        <w:t>ezynfekcja ławek- 1 raz na godzinę,</w:t>
      </w:r>
    </w:p>
    <w:p w:rsidR="005143D2" w:rsidRPr="005143D2" w:rsidRDefault="005143D2" w:rsidP="005143D2">
      <w:pPr>
        <w:spacing w:line="360" w:lineRule="auto"/>
        <w:jc w:val="both"/>
        <w:rPr>
          <w:rFonts w:ascii="Tahoma" w:hAnsi="Tahoma"/>
          <w:szCs w:val="18"/>
        </w:rPr>
      </w:pPr>
      <w:r w:rsidRPr="005143D2">
        <w:rPr>
          <w:rFonts w:ascii="Tahoma" w:hAnsi="Tahoma"/>
          <w:szCs w:val="18"/>
        </w:rPr>
        <w:t>h) dezynfekcja pomieszczeń (szatnia, węzły sanitarne, ciągi komunikacyjne</w:t>
      </w:r>
      <w:r w:rsidRPr="005143D2">
        <w:rPr>
          <w:rFonts w:ascii="Tahoma" w:hAnsi="Tahoma"/>
          <w:color w:val="000000"/>
          <w:szCs w:val="18"/>
        </w:rPr>
        <w:t>) 2 razy dziennie.</w:t>
      </w:r>
    </w:p>
    <w:p w:rsidR="005143D2" w:rsidRPr="005143D2" w:rsidRDefault="005143D2" w:rsidP="005143D2">
      <w:pPr>
        <w:spacing w:line="360" w:lineRule="auto"/>
        <w:jc w:val="both"/>
        <w:rPr>
          <w:rFonts w:ascii="Tahoma" w:hAnsi="Tahoma"/>
          <w:color w:val="000000"/>
          <w:szCs w:val="18"/>
        </w:rPr>
      </w:pPr>
      <w:r w:rsidRPr="005143D2">
        <w:rPr>
          <w:rFonts w:ascii="Tahoma" w:hAnsi="Tahoma"/>
          <w:color w:val="000000"/>
          <w:szCs w:val="18"/>
        </w:rPr>
        <w:t>Środki dezynfekcyjne i  niezbędne do realizacji usługi dostarcza Wykonawca.</w:t>
      </w:r>
    </w:p>
    <w:p w:rsidR="005143D2" w:rsidRPr="005143D2" w:rsidRDefault="005143D2" w:rsidP="005143D2">
      <w:pPr>
        <w:spacing w:line="360" w:lineRule="auto"/>
        <w:jc w:val="both"/>
        <w:rPr>
          <w:rFonts w:ascii="Tahoma" w:hAnsi="Tahoma"/>
          <w:szCs w:val="18"/>
        </w:rPr>
      </w:pPr>
    </w:p>
    <w:p w:rsidR="005143D2" w:rsidRPr="005143D2" w:rsidRDefault="005143D2" w:rsidP="005143D2">
      <w:pPr>
        <w:shd w:val="clear" w:color="auto" w:fill="FFFFFF"/>
        <w:spacing w:line="360" w:lineRule="auto"/>
        <w:jc w:val="both"/>
        <w:textAlignment w:val="baseline"/>
        <w:rPr>
          <w:rFonts w:ascii="Tahoma" w:hAnsi="Tahoma"/>
          <w:b/>
          <w:color w:val="1B1B1B"/>
          <w:szCs w:val="18"/>
          <w:u w:val="single"/>
        </w:rPr>
      </w:pPr>
      <w:r w:rsidRPr="005143D2">
        <w:rPr>
          <w:rFonts w:ascii="Tahoma" w:hAnsi="Tahoma"/>
          <w:b/>
          <w:color w:val="1B1B1B"/>
          <w:szCs w:val="18"/>
          <w:u w:val="single"/>
        </w:rPr>
        <w:t>6. Wymagania dotyczące środków chemicznych</w:t>
      </w:r>
    </w:p>
    <w:p w:rsidR="005143D2" w:rsidRPr="005143D2" w:rsidRDefault="005143D2" w:rsidP="005143D2">
      <w:pPr>
        <w:shd w:val="clear" w:color="auto" w:fill="FFFFFF"/>
        <w:spacing w:line="360" w:lineRule="auto"/>
        <w:jc w:val="both"/>
        <w:textAlignment w:val="baseline"/>
        <w:rPr>
          <w:rFonts w:ascii="Tahoma" w:hAnsi="Tahoma"/>
          <w:szCs w:val="18"/>
        </w:rPr>
      </w:pPr>
      <w:r w:rsidRPr="005143D2">
        <w:rPr>
          <w:rFonts w:ascii="Tahoma" w:hAnsi="Tahoma"/>
          <w:color w:val="1B1B1B"/>
          <w:szCs w:val="18"/>
        </w:rPr>
        <w:t>Środki dezynfekcyjne, stosowane na potrzeby realizacji usługi sprzątania na Pływalni Akademii Wychowania Fizycznego im. Eugeniusza Piaseckiego w Poznaniu jako wyroby medyczne powinny spełniać wymagania ustawy z dnia 07 kwietnia 2022 roku o wyrobach medycznych (tj. Dz. U. z 2022 roku, poz. 974) oraz wymagania norm (normy polskie lub równoważne):</w:t>
      </w:r>
    </w:p>
    <w:p w:rsidR="005143D2" w:rsidRPr="005143D2" w:rsidRDefault="005143D2" w:rsidP="005143D2">
      <w:pPr>
        <w:numPr>
          <w:ilvl w:val="1"/>
          <w:numId w:val="18"/>
        </w:numPr>
        <w:shd w:val="clear" w:color="auto" w:fill="FFFFFF"/>
        <w:suppressAutoHyphens/>
        <w:spacing w:line="360" w:lineRule="auto"/>
        <w:ind w:left="0"/>
        <w:jc w:val="both"/>
        <w:textAlignment w:val="baseline"/>
        <w:rPr>
          <w:rFonts w:ascii="Tahoma" w:hAnsi="Tahoma"/>
          <w:szCs w:val="18"/>
        </w:rPr>
      </w:pPr>
      <w:r w:rsidRPr="005143D2">
        <w:rPr>
          <w:rFonts w:ascii="Tahoma" w:hAnsi="Tahoma"/>
          <w:color w:val="1B1B1B"/>
          <w:szCs w:val="18"/>
        </w:rPr>
        <w:t>PN-EN 13624:2006 - Chemiczne środki dezynfekcyjne i antyseptyczne – Ilościowa zawiesinowa metoda określania grzybobójczego działania chemicznych środków przeznaczonych do dezynfekcji narzędzi stosowanych w obszarze medycznym -- Metoda badania i wymagania (faza 2, etap 1)  (lub odpowiednio EN 13624:2003);</w:t>
      </w:r>
    </w:p>
    <w:p w:rsidR="005143D2" w:rsidRPr="005143D2" w:rsidRDefault="005143D2" w:rsidP="005143D2">
      <w:pPr>
        <w:numPr>
          <w:ilvl w:val="1"/>
          <w:numId w:val="18"/>
        </w:numPr>
        <w:shd w:val="clear" w:color="auto" w:fill="FFFFFF"/>
        <w:suppressAutoHyphens/>
        <w:spacing w:line="360" w:lineRule="auto"/>
        <w:ind w:left="0"/>
        <w:jc w:val="both"/>
        <w:textAlignment w:val="baseline"/>
        <w:rPr>
          <w:rFonts w:ascii="Tahoma" w:hAnsi="Tahoma"/>
          <w:szCs w:val="18"/>
        </w:rPr>
      </w:pPr>
      <w:r w:rsidRPr="005143D2">
        <w:rPr>
          <w:rFonts w:ascii="Tahoma" w:hAnsi="Tahoma"/>
          <w:color w:val="1B1B1B"/>
          <w:szCs w:val="18"/>
        </w:rPr>
        <w:lastRenderedPageBreak/>
        <w:t>PN-EN 13727:2012 - Chemiczne środki dezynfekcyjne i antyseptyczne -- Ilościowa zawiesinowa metoda określania bakteriobójczego działania w obszarze medycznym -- Metoda badania i wymagania (faza 2, etap 1) ( lub odpowiednio EN 13727:2012);</w:t>
      </w:r>
    </w:p>
    <w:p w:rsidR="005143D2" w:rsidRPr="005143D2" w:rsidRDefault="005143D2" w:rsidP="005143D2">
      <w:pPr>
        <w:numPr>
          <w:ilvl w:val="1"/>
          <w:numId w:val="18"/>
        </w:numPr>
        <w:shd w:val="clear" w:color="auto" w:fill="FFFFFF"/>
        <w:suppressAutoHyphens/>
        <w:spacing w:line="360" w:lineRule="auto"/>
        <w:ind w:left="0"/>
        <w:jc w:val="both"/>
        <w:textAlignment w:val="baseline"/>
        <w:rPr>
          <w:rFonts w:ascii="Tahoma" w:hAnsi="Tahoma"/>
          <w:szCs w:val="18"/>
        </w:rPr>
      </w:pPr>
      <w:r w:rsidRPr="005143D2">
        <w:rPr>
          <w:rFonts w:ascii="Tahoma" w:hAnsi="Tahoma"/>
          <w:color w:val="1B1B1B"/>
          <w:szCs w:val="18"/>
        </w:rPr>
        <w:t xml:space="preserve">PN-EN 14348:2006 - Chemiczne środki dezynfekcyjne i antyseptyczne ― Ilościowa zawiesinowa metoda określania </w:t>
      </w:r>
      <w:proofErr w:type="spellStart"/>
      <w:r w:rsidRPr="005143D2">
        <w:rPr>
          <w:rFonts w:ascii="Tahoma" w:hAnsi="Tahoma"/>
          <w:color w:val="1B1B1B"/>
          <w:szCs w:val="18"/>
        </w:rPr>
        <w:t>prątkobójczego</w:t>
      </w:r>
      <w:proofErr w:type="spellEnd"/>
      <w:r w:rsidRPr="005143D2">
        <w:rPr>
          <w:rFonts w:ascii="Tahoma" w:hAnsi="Tahoma"/>
          <w:color w:val="1B1B1B"/>
          <w:szCs w:val="18"/>
        </w:rPr>
        <w:t xml:space="preserve"> działania chemicznych środków dezynfekcyjnych stosowanych w obszarze medycznym, w tym środków do dezynfekcji narzędzi -- Metoda badania i wymagania (faza 2, etap 1)  (lub odpowiednio EN 14348:2005)</w:t>
      </w:r>
    </w:p>
    <w:p w:rsidR="005143D2" w:rsidRPr="005143D2" w:rsidRDefault="005143D2" w:rsidP="005143D2">
      <w:pPr>
        <w:numPr>
          <w:ilvl w:val="1"/>
          <w:numId w:val="18"/>
        </w:numPr>
        <w:shd w:val="clear" w:color="auto" w:fill="FFFFFF"/>
        <w:suppressAutoHyphens/>
        <w:spacing w:line="360" w:lineRule="auto"/>
        <w:ind w:left="0"/>
        <w:jc w:val="both"/>
        <w:textAlignment w:val="baseline"/>
        <w:rPr>
          <w:rFonts w:ascii="Tahoma" w:hAnsi="Tahoma"/>
          <w:szCs w:val="18"/>
        </w:rPr>
      </w:pPr>
      <w:r w:rsidRPr="005143D2">
        <w:rPr>
          <w:rFonts w:ascii="Tahoma" w:hAnsi="Tahoma"/>
          <w:color w:val="1B1B1B"/>
          <w:szCs w:val="18"/>
        </w:rPr>
        <w:t>PN-EN 14561:2008 - Chemiczne środki dezynfekcyjne i antyseptyczne ― Ilościowa nośnikowa metoda określania działania bakteriobójczego środków przeznaczonych do narzędzi stosowanych w obszarze medycznym – Metoda badania i wymagania (faza 2, etap 2) (lub odpowiednio EN 14561:2006)</w:t>
      </w:r>
    </w:p>
    <w:p w:rsidR="005143D2" w:rsidRPr="005143D2" w:rsidRDefault="005143D2" w:rsidP="005143D2">
      <w:pPr>
        <w:numPr>
          <w:ilvl w:val="1"/>
          <w:numId w:val="18"/>
        </w:numPr>
        <w:shd w:val="clear" w:color="auto" w:fill="FFFFFF"/>
        <w:suppressAutoHyphens/>
        <w:spacing w:line="360" w:lineRule="auto"/>
        <w:ind w:left="0"/>
        <w:jc w:val="both"/>
        <w:textAlignment w:val="baseline"/>
        <w:rPr>
          <w:rFonts w:ascii="Tahoma" w:hAnsi="Tahoma"/>
          <w:szCs w:val="18"/>
        </w:rPr>
      </w:pPr>
      <w:r w:rsidRPr="005143D2">
        <w:rPr>
          <w:rFonts w:ascii="Tahoma" w:hAnsi="Tahoma"/>
          <w:color w:val="1B1B1B"/>
          <w:szCs w:val="18"/>
        </w:rPr>
        <w:t xml:space="preserve">PN-EN 14562:2008 - Chemiczne środki dezynfekcyjne i antyseptyczne -- Ilościowa nośnikowa metoda określania działania grzybobójczego lub </w:t>
      </w:r>
      <w:proofErr w:type="spellStart"/>
      <w:r w:rsidRPr="005143D2">
        <w:rPr>
          <w:rFonts w:ascii="Tahoma" w:hAnsi="Tahoma"/>
          <w:color w:val="1B1B1B"/>
          <w:szCs w:val="18"/>
        </w:rPr>
        <w:t>bójczego</w:t>
      </w:r>
      <w:proofErr w:type="spellEnd"/>
      <w:r w:rsidRPr="005143D2">
        <w:rPr>
          <w:rFonts w:ascii="Tahoma" w:hAnsi="Tahoma"/>
          <w:color w:val="1B1B1B"/>
          <w:szCs w:val="18"/>
        </w:rPr>
        <w:t xml:space="preserve"> wobec grzybów drożdżopodobnych środków przeznaczonych do narzędzi stosowanych w obszarze medycznym -- Metoda badania i wymagania (faza 2, etap 2)  (lub odpowiednio EN 14562:2006);</w:t>
      </w:r>
    </w:p>
    <w:p w:rsidR="005143D2" w:rsidRPr="005143D2" w:rsidRDefault="005143D2" w:rsidP="005143D2">
      <w:pPr>
        <w:numPr>
          <w:ilvl w:val="1"/>
          <w:numId w:val="18"/>
        </w:numPr>
        <w:shd w:val="clear" w:color="auto" w:fill="FFFFFF"/>
        <w:suppressAutoHyphens/>
        <w:spacing w:line="360" w:lineRule="auto"/>
        <w:ind w:left="0"/>
        <w:jc w:val="both"/>
        <w:textAlignment w:val="baseline"/>
        <w:rPr>
          <w:rFonts w:ascii="Tahoma" w:hAnsi="Tahoma"/>
          <w:szCs w:val="18"/>
        </w:rPr>
      </w:pPr>
      <w:r w:rsidRPr="005143D2">
        <w:rPr>
          <w:rFonts w:ascii="Tahoma" w:hAnsi="Tahoma"/>
          <w:color w:val="1B1B1B"/>
          <w:szCs w:val="18"/>
        </w:rPr>
        <w:t xml:space="preserve">PN-EN 14563:2012 - Chemiczne środki dezynfekcyjne i antyseptyczne -- Ilościowa nośnikowa metoda określania działania </w:t>
      </w:r>
      <w:proofErr w:type="spellStart"/>
      <w:r w:rsidRPr="005143D2">
        <w:rPr>
          <w:rFonts w:ascii="Tahoma" w:hAnsi="Tahoma"/>
          <w:color w:val="1B1B1B"/>
          <w:szCs w:val="18"/>
        </w:rPr>
        <w:t>prątkobójczego</w:t>
      </w:r>
      <w:proofErr w:type="spellEnd"/>
      <w:r w:rsidRPr="005143D2">
        <w:rPr>
          <w:rFonts w:ascii="Tahoma" w:hAnsi="Tahoma"/>
          <w:color w:val="1B1B1B"/>
          <w:szCs w:val="18"/>
        </w:rPr>
        <w:t xml:space="preserve"> lub </w:t>
      </w:r>
      <w:proofErr w:type="spellStart"/>
      <w:r w:rsidRPr="005143D2">
        <w:rPr>
          <w:rFonts w:ascii="Tahoma" w:hAnsi="Tahoma"/>
          <w:color w:val="1B1B1B"/>
          <w:szCs w:val="18"/>
        </w:rPr>
        <w:t>bójczego</w:t>
      </w:r>
      <w:proofErr w:type="spellEnd"/>
      <w:r w:rsidRPr="005143D2">
        <w:rPr>
          <w:rFonts w:ascii="Tahoma" w:hAnsi="Tahoma"/>
          <w:color w:val="1B1B1B"/>
          <w:szCs w:val="18"/>
        </w:rPr>
        <w:t xml:space="preserve"> na prątki gruźlicy chemicznych środków dezynfekcyjnych stosowanych do narzędzi w obszarze medycznym -- Metoda badania i wymagania (faza 2, etap 2) ( lub odpowiednio EN 14563:2008).</w:t>
      </w:r>
    </w:p>
    <w:p w:rsidR="005143D2" w:rsidRPr="005143D2" w:rsidRDefault="005143D2" w:rsidP="005143D2">
      <w:pPr>
        <w:shd w:val="clear" w:color="auto" w:fill="FFFFFF"/>
        <w:spacing w:line="360" w:lineRule="auto"/>
        <w:jc w:val="both"/>
        <w:textAlignment w:val="baseline"/>
        <w:rPr>
          <w:rFonts w:ascii="Tahoma" w:hAnsi="Tahoma"/>
          <w:color w:val="1B1B1B"/>
          <w:szCs w:val="18"/>
        </w:rPr>
      </w:pPr>
    </w:p>
    <w:p w:rsidR="005143D2" w:rsidRPr="005143D2" w:rsidRDefault="005143D2" w:rsidP="005143D2">
      <w:pPr>
        <w:shd w:val="clear" w:color="auto" w:fill="FFFFFF"/>
        <w:spacing w:line="360" w:lineRule="auto"/>
        <w:jc w:val="both"/>
        <w:textAlignment w:val="baseline"/>
        <w:rPr>
          <w:rFonts w:ascii="Tahoma" w:hAnsi="Tahoma"/>
          <w:szCs w:val="18"/>
        </w:rPr>
      </w:pPr>
      <w:r w:rsidRPr="005143D2">
        <w:rPr>
          <w:rFonts w:ascii="Tahoma" w:hAnsi="Tahoma"/>
          <w:color w:val="1B1B1B"/>
          <w:szCs w:val="18"/>
        </w:rPr>
        <w:t xml:space="preserve">Środki będące wyrobem medycznym muszą być oznakowane znakiem CE. Na każde wezwanie Zamawiającego, Wykonawca zobowiązany jest do przedstawienia katalogów (ulotek informacyjnych) oraz certyfikatów zgodności/deklaracji zgodności, wystawionych dla tych środków. </w:t>
      </w:r>
    </w:p>
    <w:p w:rsidR="005143D2" w:rsidRPr="005143D2" w:rsidRDefault="005143D2" w:rsidP="005143D2">
      <w:pPr>
        <w:shd w:val="clear" w:color="auto" w:fill="FFFFFF"/>
        <w:spacing w:line="360" w:lineRule="auto"/>
        <w:jc w:val="both"/>
        <w:textAlignment w:val="baseline"/>
        <w:rPr>
          <w:rFonts w:ascii="Tahoma" w:hAnsi="Tahoma"/>
          <w:szCs w:val="18"/>
        </w:rPr>
      </w:pPr>
      <w:r w:rsidRPr="005143D2">
        <w:rPr>
          <w:rFonts w:ascii="Tahoma" w:hAnsi="Tahoma"/>
          <w:color w:val="1B1B1B"/>
          <w:szCs w:val="18"/>
        </w:rPr>
        <w:t xml:space="preserve">Środki dezynfekcyjne jako produkty biobójcze powinny spełniać wymagania zawarte w ustawie z dnia 9 października 2015 r. o produktach biobójczych (t. j. Dz. U. z 2021 r., poz. 24) oraz wymagań rozporządzenia Parlamentu Europejskiego i Rady (UE) nr 528/2012 z dnia 22 maja 2012 r. w sprawie udostępniania na rynku  i stosowania produktów biobójczych (Dz. Urz. UE L 167 z 27.06.2012, str. 1). Produkty biobójcze muszą  posiadać odpowiednie pozwolenie na obrót oraz posiadać wpis do Wykazu Produktów Biobójczych. Na każde wezwanie Zamawiającego, Wykonawca zobowiązany jest przedstawić katalog (ulotkę informacyjną) oraz pozwolenie na obrót. 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b/>
          <w:bCs/>
          <w:sz w:val="18"/>
          <w:szCs w:val="18"/>
          <w:u w:val="single"/>
        </w:rPr>
      </w:pP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  <w:u w:val="single"/>
        </w:rPr>
      </w:pPr>
      <w:r w:rsidRPr="005143D2">
        <w:rPr>
          <w:rFonts w:ascii="Tahoma" w:hAnsi="Tahoma" w:cs="Tahoma"/>
          <w:b/>
          <w:bCs/>
          <w:sz w:val="18"/>
          <w:szCs w:val="18"/>
          <w:u w:val="single"/>
        </w:rPr>
        <w:t xml:space="preserve">7. Dodatkowe wymogi po stronie Wykonawcy: 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 xml:space="preserve">a) pracownicy sprzątający powinni posiadać standardową odzież roboczą - powinni być  równo, schludnie i czysto ubrani, 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 xml:space="preserve">b) Wykonawca wyposaża swoich pracowników realizujących usługi sprzątania w odzież i obuwie ochronne oraz środki ochronne odpowiednie do charakteru wykonywanych prac, 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 xml:space="preserve">c) Wykonawca powinien wyposażyć pracowników sprzątających halę basenową w kapoki, 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>d) Wykonawca zabezpiecza na swój koszt bieżące środki czyszczące i dezynfekujące oraz pomocnicze (mydło w płynie, papier toaletowy, worki na śmieci, środki zapachowe) - zapewniające utrzymanie odpowiedniego stanu czystości i stanu sanitarnego pływalni – w odpowiedniej jakości zaakceptowanej przez Zamawiającego (zgodnie z załącznikiem nr 1 do OPZ).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 xml:space="preserve">e) Wykonawca zabezpiecza na swój koszt odpowiedni sprzęt służący do efektownego wykonania świadczonych usług, 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 xml:space="preserve"> 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5143D2">
        <w:rPr>
          <w:rFonts w:ascii="Tahoma" w:hAnsi="Tahoma" w:cs="Tahoma"/>
          <w:b/>
          <w:sz w:val="18"/>
          <w:szCs w:val="18"/>
          <w:u w:val="single"/>
        </w:rPr>
        <w:t xml:space="preserve">8. Świadczone usługi sprzątania odbywają się wg następującego harmonogramu: 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>a) Poniedziałek – Piątek: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>- od 6:00 do 22:00 - bieżące utrzymanie czystości ze szczególnym uwzględnieniem utrzymania czystości w przebieralniach (usuwanie wody z posadzek), w węzłach sanitarnych, w ciągach komunikacyjnych – minimalna liczba pracowników 2 osoby na zmianie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  <w:shd w:val="clear" w:color="auto" w:fill="FFFFFF"/>
        </w:rPr>
      </w:pPr>
      <w:r w:rsidRPr="005143D2">
        <w:rPr>
          <w:rFonts w:ascii="Tahoma" w:hAnsi="Tahoma" w:cs="Tahoma"/>
          <w:sz w:val="18"/>
          <w:szCs w:val="18"/>
          <w:shd w:val="clear" w:color="auto" w:fill="FFFFFF"/>
        </w:rPr>
        <w:t>- od 22:00 do 4:00 - sprzątanie główne całego obiektu – minimalna liczba pracowników  3 osoby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  <w:shd w:val="clear" w:color="auto" w:fill="FFFFFF"/>
        </w:rPr>
      </w:pPr>
      <w:r w:rsidRPr="005143D2">
        <w:rPr>
          <w:rFonts w:ascii="Tahoma" w:hAnsi="Tahoma" w:cs="Tahoma"/>
          <w:sz w:val="18"/>
          <w:szCs w:val="18"/>
          <w:shd w:val="clear" w:color="auto" w:fill="FFFFFF"/>
        </w:rPr>
        <w:t>b) Soboty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  <w:shd w:val="clear" w:color="auto" w:fill="FFFFFF"/>
        </w:rPr>
        <w:t xml:space="preserve">- od 6:00 do 20:00 -  </w:t>
      </w:r>
      <w:r w:rsidRPr="005143D2">
        <w:rPr>
          <w:rFonts w:ascii="Tahoma" w:hAnsi="Tahoma" w:cs="Tahoma"/>
          <w:sz w:val="18"/>
          <w:szCs w:val="18"/>
        </w:rPr>
        <w:t>bieżące utrzymanie czystości ze szczególnym uwzględnieniem utrzymania czystości w przebieralniach (usuwanie wody z posadzek), w węzłach sanitarnych, w ciągach komunikacyjnych – minimalna liczba pracowników 2 osoby na zmianie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  <w:shd w:val="clear" w:color="auto" w:fill="FFFFFF"/>
        </w:rPr>
      </w:pPr>
      <w:r w:rsidRPr="005143D2">
        <w:rPr>
          <w:rFonts w:ascii="Tahoma" w:hAnsi="Tahoma" w:cs="Tahoma"/>
          <w:sz w:val="18"/>
          <w:szCs w:val="18"/>
        </w:rPr>
        <w:lastRenderedPageBreak/>
        <w:t xml:space="preserve">- od 20:00 do 2:00 - </w:t>
      </w:r>
      <w:r w:rsidRPr="005143D2">
        <w:rPr>
          <w:rFonts w:ascii="Tahoma" w:hAnsi="Tahoma" w:cs="Tahoma"/>
          <w:sz w:val="18"/>
          <w:szCs w:val="18"/>
          <w:shd w:val="clear" w:color="auto" w:fill="FFFFFF"/>
        </w:rPr>
        <w:t>sprzątanie główne całego obiektu – minimalna liczba pracowników  3 osoby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 xml:space="preserve">c) Niedziela 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3D2">
        <w:rPr>
          <w:rFonts w:ascii="Tahoma" w:hAnsi="Tahoma" w:cs="Tahoma"/>
          <w:sz w:val="18"/>
          <w:szCs w:val="18"/>
        </w:rPr>
        <w:t>- od 8:00 do 20:00 - bieżące utrzymanie czystości ze szczególnym uwzględnieniem utrzymania czystości w przebieralniach (usuwanie wody z posadzek), w węzłach sanitarnych, w ciągach komunikacyjnych – minimalna liczba pracowników 2 osoby na zmianie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  <w:shd w:val="clear" w:color="auto" w:fill="FFFFFF"/>
        </w:rPr>
      </w:pPr>
      <w:r w:rsidRPr="005143D2">
        <w:rPr>
          <w:rFonts w:ascii="Tahoma" w:hAnsi="Tahoma" w:cs="Tahoma"/>
          <w:sz w:val="18"/>
          <w:szCs w:val="18"/>
        </w:rPr>
        <w:t xml:space="preserve">- od 20:00 do 2:00 - </w:t>
      </w:r>
      <w:r w:rsidRPr="005143D2">
        <w:rPr>
          <w:rFonts w:ascii="Tahoma" w:hAnsi="Tahoma" w:cs="Tahoma"/>
          <w:sz w:val="18"/>
          <w:szCs w:val="18"/>
          <w:shd w:val="clear" w:color="auto" w:fill="FFFFFF"/>
        </w:rPr>
        <w:t>sprzątanie główne całego obiektu – minimalna liczba pracowników  3 osoby</w:t>
      </w:r>
    </w:p>
    <w:p w:rsidR="005143D2" w:rsidRPr="005143D2" w:rsidRDefault="005143D2" w:rsidP="005143D2">
      <w:pPr>
        <w:widowControl w:val="0"/>
        <w:contextualSpacing/>
        <w:jc w:val="both"/>
        <w:rPr>
          <w:rFonts w:ascii="Tahoma" w:eastAsia="Lucida Sans Unicode" w:hAnsi="Tahoma"/>
          <w:b/>
          <w:szCs w:val="18"/>
          <w:lang w:eastAsia="en-US" w:bidi="en-US"/>
        </w:rPr>
      </w:pPr>
      <w:r w:rsidRPr="005143D2">
        <w:rPr>
          <w:rFonts w:ascii="Tahoma" w:eastAsia="Lucida Sans Unicode" w:hAnsi="Tahoma"/>
          <w:b/>
          <w:szCs w:val="18"/>
          <w:lang w:eastAsia="en-US" w:bidi="en-US"/>
        </w:rPr>
        <w:t>z wyłączeniem świąt określonych w ustawie z dnia 18 stycznia 1951 r. o dniach ustawowo wolnych od pracy.</w:t>
      </w:r>
    </w:p>
    <w:p w:rsidR="005143D2" w:rsidRPr="005143D2" w:rsidRDefault="005143D2" w:rsidP="005143D2">
      <w:pPr>
        <w:widowControl w:val="0"/>
        <w:contextualSpacing/>
        <w:jc w:val="both"/>
        <w:rPr>
          <w:rFonts w:ascii="Tahoma" w:eastAsia="Lucida Sans Unicode" w:hAnsi="Tahoma"/>
          <w:b/>
          <w:szCs w:val="18"/>
          <w:lang w:eastAsia="en-US" w:bidi="en-US"/>
        </w:rPr>
      </w:pP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5143D2">
        <w:rPr>
          <w:rFonts w:ascii="Tahoma" w:hAnsi="Tahoma" w:cs="Tahoma"/>
          <w:b/>
          <w:sz w:val="18"/>
          <w:szCs w:val="18"/>
          <w:u w:val="single"/>
        </w:rPr>
        <w:t>9. Pozostałe wymagania w stosunku do Wykonawcy:</w:t>
      </w:r>
    </w:p>
    <w:p w:rsidR="005143D2" w:rsidRPr="005143D2" w:rsidRDefault="005143D2" w:rsidP="005143D2">
      <w:pPr>
        <w:numPr>
          <w:ilvl w:val="0"/>
          <w:numId w:val="4"/>
        </w:numPr>
        <w:spacing w:line="276" w:lineRule="auto"/>
        <w:ind w:left="567" w:hanging="567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szCs w:val="18"/>
        </w:rPr>
        <w:t>Wykonawca musi dysponować odpowiednim sprzętem oraz środkami potrzebnymi do wykonania usługi utrzymania czystości na pływalni, w związku z czym Wykonawca zobowiązany jest dostarczyć w dniu podpisania umowy Wykaz środków czystości oraz sprzętu, które będą zastosowane przy realizacji zamówienia - zał. nr 2 do umowy.</w:t>
      </w:r>
    </w:p>
    <w:p w:rsidR="005143D2" w:rsidRPr="005143D2" w:rsidRDefault="005143D2" w:rsidP="005143D2">
      <w:pPr>
        <w:numPr>
          <w:ilvl w:val="0"/>
          <w:numId w:val="4"/>
        </w:numPr>
        <w:spacing w:line="276" w:lineRule="auto"/>
        <w:ind w:left="567" w:hanging="567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szCs w:val="18"/>
        </w:rPr>
        <w:t>Nadzorowaniem wstępu do obiektu i wydawaniem kluczy z portierni zajmuje się pracownik ochrony.</w:t>
      </w:r>
    </w:p>
    <w:p w:rsidR="005143D2" w:rsidRPr="005143D2" w:rsidRDefault="005143D2" w:rsidP="005143D2">
      <w:pPr>
        <w:numPr>
          <w:ilvl w:val="0"/>
          <w:numId w:val="4"/>
        </w:numPr>
        <w:spacing w:line="276" w:lineRule="auto"/>
        <w:ind w:left="567" w:hanging="567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szCs w:val="18"/>
        </w:rPr>
        <w:t>Każdorazowo po zakończeniu wykonania usługi klucze ( oraz karty dostępu ) należy zdać w portierni.</w:t>
      </w:r>
    </w:p>
    <w:p w:rsidR="005143D2" w:rsidRPr="005143D2" w:rsidRDefault="005143D2" w:rsidP="005143D2">
      <w:pPr>
        <w:numPr>
          <w:ilvl w:val="0"/>
          <w:numId w:val="4"/>
        </w:numPr>
        <w:spacing w:line="276" w:lineRule="auto"/>
        <w:ind w:left="567" w:hanging="567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szCs w:val="18"/>
        </w:rPr>
        <w:t>Pomieszczenia należy zamykać zgodnie z wymogami Zamawiającego</w:t>
      </w:r>
    </w:p>
    <w:p w:rsidR="005143D2" w:rsidRPr="005143D2" w:rsidRDefault="005143D2" w:rsidP="005143D2">
      <w:pPr>
        <w:numPr>
          <w:ilvl w:val="0"/>
          <w:numId w:val="4"/>
        </w:numPr>
        <w:spacing w:line="276" w:lineRule="auto"/>
        <w:ind w:left="567" w:hanging="567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szCs w:val="18"/>
        </w:rPr>
        <w:t>Dokładny czas i kolejność wykonywania usług okresowych ( pkt – 4) -  należy uzgodnić z Kierownikiem Działu Administracyjno-Gospodarczego lub osobą przez niego upoważnioną.</w:t>
      </w:r>
    </w:p>
    <w:p w:rsidR="005143D2" w:rsidRPr="005143D2" w:rsidRDefault="005143D2" w:rsidP="005143D2">
      <w:pPr>
        <w:numPr>
          <w:ilvl w:val="0"/>
          <w:numId w:val="4"/>
        </w:numPr>
        <w:spacing w:line="276" w:lineRule="auto"/>
        <w:ind w:left="567" w:hanging="567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szCs w:val="18"/>
        </w:rPr>
        <w:t>Pracownicy Wykonawcy zobowiązani są do:</w:t>
      </w:r>
    </w:p>
    <w:p w:rsidR="005143D2" w:rsidRPr="005143D2" w:rsidRDefault="005143D2" w:rsidP="005143D2">
      <w:pPr>
        <w:ind w:left="567" w:hanging="283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szCs w:val="18"/>
        </w:rPr>
        <w:t>a ) informowania pracowników w portierni o usterkach wymagających napraw , których Wykonawca nie jest w stanie usunąć (niedrożne rury, wyrwane kontakty, przepalone żarówki itp.) oraz otwartego tylko tego pomieszczenia , które jest aktualnie sprzątane,</w:t>
      </w:r>
    </w:p>
    <w:p w:rsidR="005143D2" w:rsidRPr="005143D2" w:rsidRDefault="005143D2" w:rsidP="005143D2">
      <w:pPr>
        <w:ind w:left="567" w:hanging="283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szCs w:val="18"/>
        </w:rPr>
        <w:t>b) przestrzegania zasady nie pozostawiania kluczy od sprzątanych pomieszczeń w zamkach, na parapetach, krzesłach,</w:t>
      </w:r>
    </w:p>
    <w:p w:rsidR="005143D2" w:rsidRPr="005143D2" w:rsidRDefault="005143D2" w:rsidP="005143D2">
      <w:pPr>
        <w:ind w:left="567" w:hanging="283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szCs w:val="18"/>
        </w:rPr>
        <w:t>c)  przestrzegania  instrukcji używanego sprzętu elektrycznego,</w:t>
      </w:r>
    </w:p>
    <w:p w:rsidR="005143D2" w:rsidRPr="005143D2" w:rsidRDefault="005143D2" w:rsidP="005143D2">
      <w:pPr>
        <w:ind w:left="567" w:hanging="283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szCs w:val="18"/>
        </w:rPr>
        <w:t>d)  przestrzegania bezpieczeństwa i higieny pracy,</w:t>
      </w:r>
    </w:p>
    <w:p w:rsidR="005143D2" w:rsidRPr="005143D2" w:rsidRDefault="005143D2" w:rsidP="005143D2">
      <w:pPr>
        <w:ind w:left="567" w:hanging="283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szCs w:val="18"/>
        </w:rPr>
        <w:t>e)  przestrzeganie przepisów przeciwpożarowych,</w:t>
      </w:r>
    </w:p>
    <w:p w:rsidR="005143D2" w:rsidRPr="005143D2" w:rsidRDefault="005143D2" w:rsidP="005143D2">
      <w:pPr>
        <w:ind w:left="567" w:hanging="283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szCs w:val="18"/>
        </w:rPr>
        <w:t xml:space="preserve">f) </w:t>
      </w:r>
      <w:r w:rsidRPr="005143D2">
        <w:rPr>
          <w:rFonts w:ascii="Tahoma" w:hAnsi="Tahoma"/>
          <w:szCs w:val="18"/>
        </w:rPr>
        <w:tab/>
        <w:t>po ukończeniu sprzątania pomieszczeń dopilnowania zamknięcia okien, kranów, wygaszania świateł, zamknięcia pomieszczeń zgodnie z wymogiem i oddania kluczy do portierni,</w:t>
      </w:r>
    </w:p>
    <w:p w:rsidR="005143D2" w:rsidRPr="005143D2" w:rsidRDefault="005143D2" w:rsidP="005143D2">
      <w:pPr>
        <w:ind w:left="567" w:hanging="283"/>
        <w:jc w:val="both"/>
        <w:rPr>
          <w:rFonts w:ascii="Tahoma" w:hAnsi="Tahoma"/>
          <w:bCs w:val="0"/>
          <w:iCs/>
          <w:szCs w:val="18"/>
        </w:rPr>
      </w:pPr>
      <w:r w:rsidRPr="005143D2">
        <w:rPr>
          <w:rFonts w:ascii="Tahoma" w:hAnsi="Tahoma"/>
          <w:szCs w:val="18"/>
        </w:rPr>
        <w:t xml:space="preserve">g) </w:t>
      </w:r>
      <w:r w:rsidRPr="005143D2">
        <w:rPr>
          <w:rFonts w:ascii="Tahoma" w:hAnsi="Tahoma"/>
          <w:iCs/>
          <w:szCs w:val="18"/>
        </w:rPr>
        <w:t>usługa wykonywana będzie przy użyciu sprzętu i środków czystości Wykonawcy.</w:t>
      </w:r>
    </w:p>
    <w:p w:rsidR="005143D2" w:rsidRPr="005143D2" w:rsidRDefault="005143D2" w:rsidP="005143D2">
      <w:pPr>
        <w:ind w:left="567" w:hanging="283"/>
        <w:jc w:val="both"/>
        <w:rPr>
          <w:rFonts w:ascii="Tahoma" w:hAnsi="Tahoma"/>
          <w:bCs w:val="0"/>
          <w:iCs/>
          <w:szCs w:val="18"/>
        </w:rPr>
      </w:pPr>
      <w:r w:rsidRPr="005143D2">
        <w:rPr>
          <w:rFonts w:ascii="Tahoma" w:hAnsi="Tahoma"/>
          <w:iCs/>
          <w:szCs w:val="18"/>
        </w:rPr>
        <w:t>h) zakres kompleksowego sprzątania obejmuje dostarczenie mydła w płynie/pianie, ręczników papierowych oraz papieru toaletowego oraz środków zapachowych.</w:t>
      </w:r>
    </w:p>
    <w:p w:rsidR="005143D2" w:rsidRPr="005143D2" w:rsidRDefault="005143D2" w:rsidP="005143D2">
      <w:pPr>
        <w:numPr>
          <w:ilvl w:val="0"/>
          <w:numId w:val="4"/>
        </w:numPr>
        <w:spacing w:line="276" w:lineRule="auto"/>
        <w:ind w:left="567" w:hanging="567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szCs w:val="18"/>
        </w:rPr>
        <w:t>Środki czystości winny być dopuszczone do stosowania w pomieszczeniach zamkniętych i odpowiednie do zaleceń producenta danej nawierzchni.  Zamawiający zastrzega sobie możliwość wglądu do atestów na  stosowane środki czystości.</w:t>
      </w:r>
    </w:p>
    <w:p w:rsidR="005143D2" w:rsidRPr="005143D2" w:rsidRDefault="005143D2" w:rsidP="005143D2">
      <w:pPr>
        <w:numPr>
          <w:ilvl w:val="0"/>
          <w:numId w:val="4"/>
        </w:numPr>
        <w:spacing w:line="276" w:lineRule="auto"/>
        <w:ind w:left="567" w:hanging="567"/>
        <w:jc w:val="both"/>
        <w:rPr>
          <w:rFonts w:ascii="Tahoma" w:hAnsi="Tahoma"/>
          <w:bCs w:val="0"/>
          <w:szCs w:val="18"/>
        </w:rPr>
      </w:pPr>
      <w:r w:rsidRPr="005143D2">
        <w:rPr>
          <w:rFonts w:ascii="Tahoma" w:hAnsi="Tahoma"/>
          <w:szCs w:val="18"/>
        </w:rPr>
        <w:t xml:space="preserve">Minimum raz w tygodniu wykonawca lub osoba przez niego wskazana zobowiązana jest do kontaktu z administratorami obiektów w celu wymiany spostrzeżeń dotyczących wykonania przedmiotu umowy. </w:t>
      </w:r>
    </w:p>
    <w:p w:rsidR="005143D2" w:rsidRPr="005143D2" w:rsidRDefault="005143D2" w:rsidP="005143D2">
      <w:pPr>
        <w:jc w:val="both"/>
        <w:rPr>
          <w:rFonts w:ascii="Tahoma" w:hAnsi="Tahoma"/>
          <w:b/>
          <w:szCs w:val="18"/>
          <w:u w:val="single"/>
        </w:rPr>
      </w:pPr>
    </w:p>
    <w:p w:rsidR="005143D2" w:rsidRPr="005143D2" w:rsidRDefault="005143D2" w:rsidP="005143D2">
      <w:pPr>
        <w:jc w:val="both"/>
        <w:rPr>
          <w:rFonts w:ascii="Tahoma" w:hAnsi="Tahoma"/>
          <w:b/>
          <w:bCs w:val="0"/>
          <w:szCs w:val="18"/>
          <w:u w:val="single"/>
        </w:rPr>
      </w:pPr>
      <w:r w:rsidRPr="005143D2">
        <w:rPr>
          <w:rFonts w:ascii="Tahoma" w:hAnsi="Tahoma"/>
          <w:b/>
          <w:szCs w:val="18"/>
          <w:u w:val="single"/>
        </w:rPr>
        <w:t>10. Obowiązki osób sprzątających</w:t>
      </w:r>
    </w:p>
    <w:p w:rsidR="005143D2" w:rsidRPr="005143D2" w:rsidRDefault="005143D2" w:rsidP="005143D2">
      <w:pPr>
        <w:ind w:left="360"/>
        <w:jc w:val="both"/>
        <w:rPr>
          <w:rFonts w:ascii="Tahoma" w:hAnsi="Tahoma"/>
          <w:szCs w:val="18"/>
        </w:rPr>
      </w:pPr>
      <w:r w:rsidRPr="005143D2">
        <w:rPr>
          <w:rFonts w:ascii="Tahoma" w:hAnsi="Tahoma"/>
          <w:szCs w:val="18"/>
        </w:rPr>
        <w:t>Osoba sprzątająca zobowiązana jest w szczególności:</w:t>
      </w:r>
    </w:p>
    <w:p w:rsidR="005143D2" w:rsidRPr="005143D2" w:rsidRDefault="005143D2" w:rsidP="005143D2">
      <w:pPr>
        <w:numPr>
          <w:ilvl w:val="0"/>
          <w:numId w:val="19"/>
        </w:numPr>
        <w:suppressAutoHyphens/>
        <w:spacing w:line="360" w:lineRule="auto"/>
        <w:jc w:val="both"/>
        <w:rPr>
          <w:rFonts w:ascii="Tahoma" w:hAnsi="Tahoma"/>
          <w:color w:val="000000"/>
          <w:szCs w:val="18"/>
        </w:rPr>
      </w:pPr>
      <w:r w:rsidRPr="005143D2">
        <w:rPr>
          <w:rFonts w:ascii="Tahoma" w:hAnsi="Tahoma"/>
          <w:color w:val="000000"/>
          <w:szCs w:val="18"/>
        </w:rPr>
        <w:t>Wpisać fakt swojego przybycia do pracy i pobrania kluczy w książce wejścia/wyjścia;</w:t>
      </w:r>
    </w:p>
    <w:p w:rsidR="005143D2" w:rsidRPr="005143D2" w:rsidRDefault="005143D2" w:rsidP="005143D2">
      <w:pPr>
        <w:numPr>
          <w:ilvl w:val="0"/>
          <w:numId w:val="19"/>
        </w:numPr>
        <w:suppressAutoHyphens/>
        <w:spacing w:line="360" w:lineRule="auto"/>
        <w:jc w:val="both"/>
        <w:rPr>
          <w:rFonts w:ascii="Tahoma" w:hAnsi="Tahoma"/>
          <w:color w:val="000000"/>
          <w:szCs w:val="18"/>
        </w:rPr>
      </w:pPr>
      <w:r w:rsidRPr="005143D2">
        <w:rPr>
          <w:rFonts w:ascii="Tahoma" w:hAnsi="Tahoma"/>
          <w:color w:val="000000"/>
          <w:szCs w:val="18"/>
        </w:rPr>
        <w:t>Odnotować w książce Zamawiającego numerów pomieszczenia, które sprzątała. Książki pozostawione będą na portierni w obiekcie.</w:t>
      </w:r>
    </w:p>
    <w:p w:rsidR="005143D2" w:rsidRPr="005143D2" w:rsidRDefault="005143D2" w:rsidP="005143D2">
      <w:pPr>
        <w:tabs>
          <w:tab w:val="left" w:pos="426"/>
        </w:tabs>
        <w:ind w:left="284"/>
        <w:jc w:val="both"/>
        <w:rPr>
          <w:rFonts w:ascii="Tahoma" w:hAnsi="Tahoma"/>
          <w:szCs w:val="18"/>
        </w:rPr>
      </w:pPr>
      <w:r w:rsidRPr="005143D2">
        <w:rPr>
          <w:rFonts w:ascii="Tahoma" w:hAnsi="Tahoma"/>
          <w:szCs w:val="18"/>
        </w:rPr>
        <w:t xml:space="preserve">       </w:t>
      </w:r>
    </w:p>
    <w:p w:rsidR="005143D2" w:rsidRPr="005143D2" w:rsidRDefault="005143D2" w:rsidP="005143D2">
      <w:pPr>
        <w:pStyle w:val="Default"/>
        <w:spacing w:line="360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5143D2">
        <w:rPr>
          <w:rFonts w:ascii="Tahoma" w:hAnsi="Tahoma" w:cs="Tahoma"/>
          <w:b/>
          <w:sz w:val="18"/>
          <w:szCs w:val="18"/>
          <w:u w:val="single"/>
        </w:rPr>
        <w:t>11. Minimalne wymagania sprzętowe wobec Wykonawcy:</w:t>
      </w:r>
    </w:p>
    <w:p w:rsidR="005143D2" w:rsidRPr="005143D2" w:rsidRDefault="005143D2" w:rsidP="005143D2">
      <w:pPr>
        <w:spacing w:line="360" w:lineRule="auto"/>
        <w:jc w:val="both"/>
        <w:rPr>
          <w:rFonts w:ascii="Tahoma" w:hAnsi="Tahoma"/>
          <w:szCs w:val="18"/>
        </w:rPr>
      </w:pPr>
      <w:r w:rsidRPr="005143D2">
        <w:rPr>
          <w:rFonts w:ascii="Tahoma" w:hAnsi="Tahoma"/>
          <w:color w:val="000000"/>
          <w:szCs w:val="18"/>
        </w:rPr>
        <w:t>- jedna maszyna szorująco-czyszcząca z odpowiednimi nakładkami w tym nakładką szczotkującą oraz padem gąbkowym, typu Karcher Typu B40 akumulatorowy lub równoważny.</w:t>
      </w:r>
    </w:p>
    <w:p w:rsidR="005143D2" w:rsidRPr="005143D2" w:rsidRDefault="005143D2" w:rsidP="005143D2">
      <w:pPr>
        <w:spacing w:line="360" w:lineRule="auto"/>
        <w:jc w:val="both"/>
        <w:rPr>
          <w:rFonts w:ascii="Tahoma" w:hAnsi="Tahoma"/>
          <w:szCs w:val="18"/>
        </w:rPr>
      </w:pPr>
      <w:r w:rsidRPr="005143D2">
        <w:rPr>
          <w:rFonts w:ascii="Tahoma" w:hAnsi="Tahoma"/>
          <w:color w:val="000000"/>
          <w:szCs w:val="18"/>
        </w:rPr>
        <w:t>- myjka ciśnieniowa typu Karcher – przeznaczona do wody gorącej</w:t>
      </w:r>
    </w:p>
    <w:p w:rsidR="005143D2" w:rsidRPr="005143D2" w:rsidRDefault="005143D2" w:rsidP="005143D2">
      <w:pPr>
        <w:spacing w:line="360" w:lineRule="auto"/>
        <w:jc w:val="both"/>
        <w:rPr>
          <w:rFonts w:ascii="Tahoma" w:hAnsi="Tahoma"/>
          <w:szCs w:val="18"/>
        </w:rPr>
      </w:pPr>
      <w:r w:rsidRPr="005143D2">
        <w:rPr>
          <w:rFonts w:ascii="Tahoma" w:hAnsi="Tahoma"/>
          <w:color w:val="000000"/>
          <w:szCs w:val="18"/>
        </w:rPr>
        <w:t>- jeden pistolet ciśnieniowy do dezynfekcji,</w:t>
      </w:r>
    </w:p>
    <w:p w:rsidR="005143D2" w:rsidRPr="005143D2" w:rsidRDefault="005143D2" w:rsidP="005143D2">
      <w:pPr>
        <w:spacing w:line="360" w:lineRule="auto"/>
        <w:jc w:val="both"/>
        <w:rPr>
          <w:rFonts w:ascii="Tahoma" w:hAnsi="Tahoma"/>
          <w:szCs w:val="18"/>
        </w:rPr>
      </w:pPr>
      <w:r w:rsidRPr="005143D2">
        <w:rPr>
          <w:rFonts w:ascii="Tahoma" w:hAnsi="Tahoma"/>
          <w:color w:val="000000"/>
          <w:szCs w:val="18"/>
        </w:rPr>
        <w:t>- dwa specjalistyczne wózki do sprzątania (wielofunkcyjne).</w:t>
      </w:r>
    </w:p>
    <w:p w:rsidR="005143D2" w:rsidRPr="005143D2" w:rsidRDefault="005143D2" w:rsidP="005143D2">
      <w:pPr>
        <w:spacing w:line="360" w:lineRule="auto"/>
        <w:jc w:val="both"/>
        <w:rPr>
          <w:rFonts w:ascii="Tahoma" w:hAnsi="Tahoma"/>
          <w:color w:val="000000"/>
          <w:szCs w:val="18"/>
        </w:rPr>
      </w:pPr>
      <w:r w:rsidRPr="005143D2">
        <w:rPr>
          <w:rFonts w:ascii="Tahoma" w:hAnsi="Tahoma"/>
          <w:color w:val="000000"/>
          <w:szCs w:val="18"/>
        </w:rPr>
        <w:t xml:space="preserve">- odkurzacz </w:t>
      </w:r>
    </w:p>
    <w:p w:rsidR="005143D2" w:rsidRPr="005143D2" w:rsidRDefault="005143D2" w:rsidP="005143D2">
      <w:pPr>
        <w:spacing w:line="360" w:lineRule="auto"/>
        <w:jc w:val="both"/>
        <w:rPr>
          <w:rFonts w:ascii="Tahoma" w:hAnsi="Tahoma"/>
          <w:szCs w:val="18"/>
        </w:rPr>
      </w:pPr>
      <w:r w:rsidRPr="005143D2">
        <w:rPr>
          <w:rFonts w:ascii="Tahoma" w:hAnsi="Tahoma"/>
          <w:color w:val="000000"/>
          <w:szCs w:val="18"/>
        </w:rPr>
        <w:t>- odkurzacz piorący</w:t>
      </w:r>
    </w:p>
    <w:p w:rsidR="005143D2" w:rsidRPr="005143D2" w:rsidRDefault="005143D2" w:rsidP="005143D2">
      <w:pPr>
        <w:spacing w:line="360" w:lineRule="auto"/>
        <w:jc w:val="both"/>
        <w:rPr>
          <w:rFonts w:ascii="Tahoma" w:hAnsi="Tahoma"/>
          <w:szCs w:val="18"/>
        </w:rPr>
      </w:pPr>
      <w:r w:rsidRPr="005143D2">
        <w:rPr>
          <w:rFonts w:ascii="Tahoma" w:hAnsi="Tahoma"/>
          <w:color w:val="000000"/>
          <w:szCs w:val="18"/>
        </w:rPr>
        <w:t>- dozownik ręczny, bezprzewodowy do chemii na halę basenową,</w:t>
      </w:r>
      <w:ins w:id="2" w:author="Damian" w:date="2023-12-04T10:03:00Z">
        <w:r w:rsidRPr="005143D2">
          <w:rPr>
            <w:rFonts w:ascii="Tahoma" w:hAnsi="Tahoma"/>
            <w:color w:val="000000"/>
            <w:szCs w:val="18"/>
          </w:rPr>
          <w:t xml:space="preserve"> </w:t>
        </w:r>
      </w:ins>
    </w:p>
    <w:p w:rsidR="005143D2" w:rsidRPr="005143D2" w:rsidRDefault="005143D2" w:rsidP="005143D2">
      <w:pPr>
        <w:spacing w:line="360" w:lineRule="auto"/>
        <w:jc w:val="both"/>
        <w:rPr>
          <w:rFonts w:ascii="Tahoma" w:hAnsi="Tahoma"/>
          <w:color w:val="000000"/>
          <w:szCs w:val="18"/>
        </w:rPr>
      </w:pPr>
      <w:r w:rsidRPr="005143D2">
        <w:rPr>
          <w:rFonts w:ascii="Tahoma" w:hAnsi="Tahoma"/>
          <w:color w:val="000000"/>
          <w:szCs w:val="18"/>
        </w:rPr>
        <w:t>- przedłużacz do zastosowania w pomieszczeniach mokrych,</w:t>
      </w:r>
    </w:p>
    <w:p w:rsidR="005143D2" w:rsidRPr="005143D2" w:rsidRDefault="005143D2" w:rsidP="005143D2">
      <w:pPr>
        <w:spacing w:line="360" w:lineRule="auto"/>
        <w:jc w:val="both"/>
        <w:rPr>
          <w:rFonts w:ascii="Tahoma" w:hAnsi="Tahoma"/>
          <w:color w:val="000000"/>
          <w:szCs w:val="18"/>
        </w:rPr>
      </w:pPr>
    </w:p>
    <w:p w:rsidR="005143D2" w:rsidRPr="005143D2" w:rsidRDefault="005143D2" w:rsidP="005143D2">
      <w:pPr>
        <w:spacing w:line="360" w:lineRule="auto"/>
        <w:jc w:val="both"/>
        <w:rPr>
          <w:rFonts w:ascii="Tahoma" w:hAnsi="Tahoma"/>
          <w:szCs w:val="18"/>
        </w:rPr>
      </w:pPr>
    </w:p>
    <w:p w:rsidR="005143D2" w:rsidRDefault="005143D2" w:rsidP="005143D2">
      <w:pPr>
        <w:tabs>
          <w:tab w:val="left" w:pos="426"/>
        </w:tabs>
        <w:jc w:val="both"/>
        <w:rPr>
          <w:rFonts w:ascii="Tahoma" w:hAnsi="Tahoma"/>
          <w:b/>
          <w:szCs w:val="18"/>
          <w:u w:val="single"/>
        </w:rPr>
        <w:sectPr w:rsidR="005143D2" w:rsidSect="00F0354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5143D2">
        <w:rPr>
          <w:rFonts w:ascii="Tahoma" w:hAnsi="Tahoma"/>
          <w:b/>
          <w:szCs w:val="18"/>
          <w:u w:val="single"/>
        </w:rPr>
        <w:t>W wyjątkowych sytuacjach (po zgłoszeniu na wskazany przez Wykonawcę adres lub email), Wykonawca wykona dodatkowo, we wskazanym miejscu, określone w zgłoszeniu czynności z zakresu codziennych. Wykonanie nastąpi do godz. 8.00 dnia następnego, przypadającego po dniu ich wykonania w trybie zwykłym.</w:t>
      </w:r>
    </w:p>
    <w:tbl>
      <w:tblPr>
        <w:tblStyle w:val="Tabela-Siatka"/>
        <w:tblpPr w:leftFromText="141" w:rightFromText="141" w:bottomFromText="200" w:vertAnchor="text" w:horzAnchor="margin" w:tblpXSpec="center" w:tblpY="-524"/>
        <w:tblW w:w="15755" w:type="dxa"/>
        <w:tblLook w:val="01E0" w:firstRow="1" w:lastRow="1" w:firstColumn="1" w:lastColumn="1" w:noHBand="0" w:noVBand="0"/>
      </w:tblPr>
      <w:tblGrid>
        <w:gridCol w:w="2042"/>
        <w:gridCol w:w="1097"/>
        <w:gridCol w:w="1407"/>
        <w:gridCol w:w="1204"/>
        <w:gridCol w:w="1075"/>
        <w:gridCol w:w="1325"/>
        <w:gridCol w:w="1446"/>
        <w:gridCol w:w="1049"/>
        <w:gridCol w:w="237"/>
        <w:gridCol w:w="1223"/>
        <w:gridCol w:w="1227"/>
        <w:gridCol w:w="1214"/>
        <w:gridCol w:w="1209"/>
      </w:tblGrid>
      <w:tr w:rsidR="00F03540" w:rsidRPr="001B0CBA" w:rsidTr="00A2366C">
        <w:trPr>
          <w:trHeight w:val="199"/>
        </w:trPr>
        <w:tc>
          <w:tcPr>
            <w:tcW w:w="15755" w:type="dxa"/>
            <w:gridSpan w:val="13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lastRenderedPageBreak/>
              <w:t>Tabela nr 1: Budynek Pływalni AWF</w:t>
            </w:r>
          </w:p>
        </w:tc>
      </w:tr>
      <w:tr w:rsidR="00F03540" w:rsidRPr="001B0CBA" w:rsidTr="00A2366C">
        <w:trPr>
          <w:trHeight w:val="212"/>
        </w:trPr>
        <w:tc>
          <w:tcPr>
            <w:tcW w:w="2059" w:type="dxa"/>
            <w:vMerge w:val="restart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Rodzaj pomieszczenia</w:t>
            </w:r>
          </w:p>
        </w:tc>
        <w:tc>
          <w:tcPr>
            <w:tcW w:w="1118" w:type="dxa"/>
            <w:vMerge w:val="restart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412" w:type="dxa"/>
            <w:vMerge w:val="restart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Powierzchnia w m2</w:t>
            </w:r>
          </w:p>
        </w:tc>
        <w:tc>
          <w:tcPr>
            <w:tcW w:w="11166" w:type="dxa"/>
            <w:gridSpan w:val="10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Rodzaj podłoża</w:t>
            </w:r>
          </w:p>
        </w:tc>
      </w:tr>
      <w:tr w:rsidR="001B0CBA" w:rsidRPr="001B0CBA" w:rsidTr="00A2366C">
        <w:trPr>
          <w:trHeight w:val="660"/>
        </w:trPr>
        <w:tc>
          <w:tcPr>
            <w:tcW w:w="0" w:type="auto"/>
            <w:vMerge/>
            <w:hideMark/>
          </w:tcPr>
          <w:p w:rsidR="005143D2" w:rsidRPr="00A2366C" w:rsidRDefault="005143D2" w:rsidP="00F03540">
            <w:pPr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0" w:type="auto"/>
            <w:vMerge/>
            <w:hideMark/>
          </w:tcPr>
          <w:p w:rsidR="005143D2" w:rsidRPr="00A2366C" w:rsidRDefault="005143D2" w:rsidP="00F03540">
            <w:pPr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0" w:type="auto"/>
            <w:vMerge/>
            <w:hideMark/>
          </w:tcPr>
          <w:p w:rsidR="005143D2" w:rsidRPr="00A2366C" w:rsidRDefault="005143D2" w:rsidP="00F03540">
            <w:pPr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209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dywanowa</w:t>
            </w:r>
          </w:p>
        </w:tc>
        <w:tc>
          <w:tcPr>
            <w:tcW w:w="1084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parkiet</w:t>
            </w:r>
          </w:p>
        </w:tc>
        <w:tc>
          <w:tcPr>
            <w:tcW w:w="1330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Płytki ceramiczne</w:t>
            </w:r>
          </w:p>
        </w:tc>
        <w:tc>
          <w:tcPr>
            <w:tcW w:w="1334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WYKŁADZINA</w:t>
            </w:r>
          </w:p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ŻYWICZNA</w:t>
            </w:r>
          </w:p>
        </w:tc>
        <w:tc>
          <w:tcPr>
            <w:tcW w:w="1051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marmur</w:t>
            </w:r>
          </w:p>
        </w:tc>
        <w:tc>
          <w:tcPr>
            <w:tcW w:w="1470" w:type="dxa"/>
            <w:gridSpan w:val="2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piaskowiec</w:t>
            </w:r>
          </w:p>
        </w:tc>
        <w:tc>
          <w:tcPr>
            <w:tcW w:w="1230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Wykładzina PCV</w:t>
            </w:r>
          </w:p>
        </w:tc>
        <w:tc>
          <w:tcPr>
            <w:tcW w:w="2458" w:type="dxa"/>
            <w:gridSpan w:val="2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inne</w:t>
            </w:r>
          </w:p>
        </w:tc>
      </w:tr>
      <w:tr w:rsidR="001B0CBA" w:rsidRPr="001B0CBA" w:rsidTr="00A2366C">
        <w:trPr>
          <w:trHeight w:val="288"/>
        </w:trPr>
        <w:tc>
          <w:tcPr>
            <w:tcW w:w="2059" w:type="dxa"/>
            <w:hideMark/>
          </w:tcPr>
          <w:p w:rsidR="005143D2" w:rsidRPr="00A2366C" w:rsidRDefault="005143D2" w:rsidP="00F03540">
            <w:pPr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biurowe</w:t>
            </w:r>
          </w:p>
        </w:tc>
        <w:tc>
          <w:tcPr>
            <w:tcW w:w="1118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412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19</w:t>
            </w:r>
          </w:p>
        </w:tc>
        <w:tc>
          <w:tcPr>
            <w:tcW w:w="1209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084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330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19</w:t>
            </w:r>
          </w:p>
        </w:tc>
        <w:tc>
          <w:tcPr>
            <w:tcW w:w="1334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051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470" w:type="dxa"/>
            <w:gridSpan w:val="2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230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2458" w:type="dxa"/>
            <w:gridSpan w:val="2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</w:tr>
      <w:tr w:rsidR="001B0CBA" w:rsidRPr="001B0CBA" w:rsidTr="00A2366C">
        <w:trPr>
          <w:trHeight w:val="199"/>
        </w:trPr>
        <w:tc>
          <w:tcPr>
            <w:tcW w:w="2059" w:type="dxa"/>
            <w:hideMark/>
          </w:tcPr>
          <w:p w:rsidR="005143D2" w:rsidRPr="00A2366C" w:rsidRDefault="005143D2" w:rsidP="00F03540">
            <w:pPr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socjalne</w:t>
            </w:r>
          </w:p>
        </w:tc>
        <w:tc>
          <w:tcPr>
            <w:tcW w:w="1118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412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15</w:t>
            </w:r>
          </w:p>
        </w:tc>
        <w:tc>
          <w:tcPr>
            <w:tcW w:w="1209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084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330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15</w:t>
            </w:r>
          </w:p>
        </w:tc>
        <w:tc>
          <w:tcPr>
            <w:tcW w:w="1334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051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470" w:type="dxa"/>
            <w:gridSpan w:val="2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230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2458" w:type="dxa"/>
            <w:gridSpan w:val="2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</w:tr>
      <w:tr w:rsidR="001B0CBA" w:rsidRPr="001B0CBA" w:rsidTr="00A2366C">
        <w:trPr>
          <w:trHeight w:val="199"/>
        </w:trPr>
        <w:tc>
          <w:tcPr>
            <w:tcW w:w="2059" w:type="dxa"/>
            <w:hideMark/>
          </w:tcPr>
          <w:p w:rsidR="005143D2" w:rsidRPr="00A2366C" w:rsidRDefault="005143D2" w:rsidP="00F03540">
            <w:pPr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Część szatniowa męska</w:t>
            </w:r>
          </w:p>
        </w:tc>
        <w:tc>
          <w:tcPr>
            <w:tcW w:w="1118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412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149</w:t>
            </w:r>
          </w:p>
        </w:tc>
        <w:tc>
          <w:tcPr>
            <w:tcW w:w="1209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084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330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149</w:t>
            </w:r>
          </w:p>
        </w:tc>
        <w:tc>
          <w:tcPr>
            <w:tcW w:w="1334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051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470" w:type="dxa"/>
            <w:gridSpan w:val="2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230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2458" w:type="dxa"/>
            <w:gridSpan w:val="2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</w:tr>
      <w:tr w:rsidR="001B0CBA" w:rsidRPr="001B0CBA" w:rsidTr="00A2366C">
        <w:trPr>
          <w:trHeight w:val="212"/>
        </w:trPr>
        <w:tc>
          <w:tcPr>
            <w:tcW w:w="2059" w:type="dxa"/>
            <w:hideMark/>
          </w:tcPr>
          <w:p w:rsidR="005143D2" w:rsidRPr="00A2366C" w:rsidRDefault="005143D2" w:rsidP="00F03540">
            <w:pPr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korytarze</w:t>
            </w:r>
          </w:p>
        </w:tc>
        <w:tc>
          <w:tcPr>
            <w:tcW w:w="1118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412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109</w:t>
            </w:r>
          </w:p>
        </w:tc>
        <w:tc>
          <w:tcPr>
            <w:tcW w:w="1209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084" w:type="dxa"/>
          </w:tcPr>
          <w:p w:rsidR="005143D2" w:rsidRPr="00A2366C" w:rsidRDefault="005143D2" w:rsidP="00F03540">
            <w:pPr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330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79</w:t>
            </w:r>
          </w:p>
        </w:tc>
        <w:tc>
          <w:tcPr>
            <w:tcW w:w="1334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30</w:t>
            </w:r>
          </w:p>
        </w:tc>
        <w:tc>
          <w:tcPr>
            <w:tcW w:w="1051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470" w:type="dxa"/>
            <w:gridSpan w:val="2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230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2458" w:type="dxa"/>
            <w:gridSpan w:val="2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</w:tr>
      <w:tr w:rsidR="001B0CBA" w:rsidRPr="001B0CBA" w:rsidTr="00A2366C">
        <w:trPr>
          <w:trHeight w:val="199"/>
        </w:trPr>
        <w:tc>
          <w:tcPr>
            <w:tcW w:w="2059" w:type="dxa"/>
            <w:hideMark/>
          </w:tcPr>
          <w:p w:rsidR="005143D2" w:rsidRPr="00A2366C" w:rsidRDefault="005143D2" w:rsidP="00F03540">
            <w:pPr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hol</w:t>
            </w:r>
          </w:p>
        </w:tc>
        <w:tc>
          <w:tcPr>
            <w:tcW w:w="1118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412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67</w:t>
            </w:r>
          </w:p>
        </w:tc>
        <w:tc>
          <w:tcPr>
            <w:tcW w:w="1209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084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330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67</w:t>
            </w:r>
          </w:p>
        </w:tc>
        <w:tc>
          <w:tcPr>
            <w:tcW w:w="1334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051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470" w:type="dxa"/>
            <w:gridSpan w:val="2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230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2458" w:type="dxa"/>
            <w:gridSpan w:val="2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</w:tr>
      <w:tr w:rsidR="001B0CBA" w:rsidRPr="001B0CBA" w:rsidTr="00A2366C">
        <w:trPr>
          <w:trHeight w:val="199"/>
        </w:trPr>
        <w:tc>
          <w:tcPr>
            <w:tcW w:w="2059" w:type="dxa"/>
            <w:hideMark/>
          </w:tcPr>
          <w:p w:rsidR="005143D2" w:rsidRPr="00A2366C" w:rsidRDefault="005143D2" w:rsidP="00F03540">
            <w:pPr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Schody</w:t>
            </w:r>
          </w:p>
        </w:tc>
        <w:tc>
          <w:tcPr>
            <w:tcW w:w="1118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412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39</w:t>
            </w:r>
          </w:p>
        </w:tc>
        <w:tc>
          <w:tcPr>
            <w:tcW w:w="1209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084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330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39</w:t>
            </w:r>
          </w:p>
        </w:tc>
        <w:tc>
          <w:tcPr>
            <w:tcW w:w="1334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051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470" w:type="dxa"/>
            <w:gridSpan w:val="2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230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2458" w:type="dxa"/>
            <w:gridSpan w:val="2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</w:tr>
      <w:tr w:rsidR="001B0CBA" w:rsidRPr="001B0CBA" w:rsidTr="00A2366C">
        <w:trPr>
          <w:trHeight w:val="199"/>
        </w:trPr>
        <w:tc>
          <w:tcPr>
            <w:tcW w:w="2059" w:type="dxa"/>
            <w:hideMark/>
          </w:tcPr>
          <w:p w:rsidR="005143D2" w:rsidRPr="00A2366C" w:rsidRDefault="005143D2" w:rsidP="00F03540">
            <w:pPr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WC</w:t>
            </w:r>
          </w:p>
        </w:tc>
        <w:tc>
          <w:tcPr>
            <w:tcW w:w="1118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412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40</w:t>
            </w:r>
          </w:p>
        </w:tc>
        <w:tc>
          <w:tcPr>
            <w:tcW w:w="1209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084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330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40</w:t>
            </w:r>
          </w:p>
        </w:tc>
        <w:tc>
          <w:tcPr>
            <w:tcW w:w="1334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051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470" w:type="dxa"/>
            <w:gridSpan w:val="2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230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2458" w:type="dxa"/>
            <w:gridSpan w:val="2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</w:tr>
      <w:tr w:rsidR="001B0CBA" w:rsidRPr="001B0CBA" w:rsidTr="00A2366C">
        <w:trPr>
          <w:trHeight w:val="199"/>
        </w:trPr>
        <w:tc>
          <w:tcPr>
            <w:tcW w:w="2059" w:type="dxa"/>
            <w:hideMark/>
          </w:tcPr>
          <w:p w:rsidR="005143D2" w:rsidRPr="00A2366C" w:rsidRDefault="005143D2" w:rsidP="00F03540">
            <w:pPr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Hala basenowa</w:t>
            </w:r>
          </w:p>
        </w:tc>
        <w:tc>
          <w:tcPr>
            <w:tcW w:w="1118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412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1262,30</w:t>
            </w:r>
          </w:p>
        </w:tc>
        <w:tc>
          <w:tcPr>
            <w:tcW w:w="1209" w:type="dxa"/>
          </w:tcPr>
          <w:p w:rsidR="005143D2" w:rsidRPr="00A2366C" w:rsidRDefault="005143D2" w:rsidP="00F03540">
            <w:pPr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084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330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1262,30</w:t>
            </w:r>
          </w:p>
        </w:tc>
        <w:tc>
          <w:tcPr>
            <w:tcW w:w="1334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051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470" w:type="dxa"/>
            <w:gridSpan w:val="2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230" w:type="dxa"/>
          </w:tcPr>
          <w:p w:rsidR="005143D2" w:rsidRPr="00A2366C" w:rsidRDefault="005143D2" w:rsidP="00F03540">
            <w:pPr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2458" w:type="dxa"/>
            <w:gridSpan w:val="2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</w:tr>
      <w:tr w:rsidR="001B0CBA" w:rsidRPr="001B0CBA" w:rsidTr="00A2366C">
        <w:trPr>
          <w:trHeight w:val="212"/>
        </w:trPr>
        <w:tc>
          <w:tcPr>
            <w:tcW w:w="2059" w:type="dxa"/>
            <w:hideMark/>
          </w:tcPr>
          <w:p w:rsidR="005143D2" w:rsidRPr="00A2366C" w:rsidRDefault="005143D2" w:rsidP="00F03540">
            <w:pPr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widownia</w:t>
            </w:r>
          </w:p>
        </w:tc>
        <w:tc>
          <w:tcPr>
            <w:tcW w:w="1118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412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211</w:t>
            </w:r>
          </w:p>
        </w:tc>
        <w:tc>
          <w:tcPr>
            <w:tcW w:w="1209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084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330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211</w:t>
            </w:r>
          </w:p>
        </w:tc>
        <w:tc>
          <w:tcPr>
            <w:tcW w:w="1334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051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470" w:type="dxa"/>
            <w:gridSpan w:val="2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230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2458" w:type="dxa"/>
            <w:gridSpan w:val="2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</w:tr>
      <w:tr w:rsidR="001B0CBA" w:rsidRPr="001B0CBA" w:rsidTr="00A2366C">
        <w:trPr>
          <w:trHeight w:val="199"/>
        </w:trPr>
        <w:tc>
          <w:tcPr>
            <w:tcW w:w="2059" w:type="dxa"/>
            <w:hideMark/>
          </w:tcPr>
          <w:p w:rsidR="005143D2" w:rsidRPr="00A2366C" w:rsidRDefault="005143D2" w:rsidP="00F03540">
            <w:pPr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Pokój ratowników</w:t>
            </w:r>
          </w:p>
        </w:tc>
        <w:tc>
          <w:tcPr>
            <w:tcW w:w="1118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412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16</w:t>
            </w:r>
          </w:p>
        </w:tc>
        <w:tc>
          <w:tcPr>
            <w:tcW w:w="1209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084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330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16</w:t>
            </w:r>
          </w:p>
        </w:tc>
        <w:tc>
          <w:tcPr>
            <w:tcW w:w="1334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051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470" w:type="dxa"/>
            <w:gridSpan w:val="2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230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2458" w:type="dxa"/>
            <w:gridSpan w:val="2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</w:tr>
      <w:tr w:rsidR="001B0CBA" w:rsidRPr="001B0CBA" w:rsidTr="00A2366C">
        <w:trPr>
          <w:trHeight w:val="199"/>
        </w:trPr>
        <w:tc>
          <w:tcPr>
            <w:tcW w:w="2059" w:type="dxa"/>
            <w:hideMark/>
          </w:tcPr>
          <w:p w:rsidR="005143D2" w:rsidRPr="00A2366C" w:rsidRDefault="005143D2" w:rsidP="00F03540">
            <w:pPr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Szatnie instruktorów</w:t>
            </w:r>
          </w:p>
        </w:tc>
        <w:tc>
          <w:tcPr>
            <w:tcW w:w="1118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412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24</w:t>
            </w:r>
          </w:p>
        </w:tc>
        <w:tc>
          <w:tcPr>
            <w:tcW w:w="1209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084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330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24</w:t>
            </w:r>
          </w:p>
        </w:tc>
        <w:tc>
          <w:tcPr>
            <w:tcW w:w="1334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051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470" w:type="dxa"/>
            <w:gridSpan w:val="2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230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2458" w:type="dxa"/>
            <w:gridSpan w:val="2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</w:tr>
      <w:tr w:rsidR="001B0CBA" w:rsidRPr="001B0CBA" w:rsidTr="00A2366C">
        <w:trPr>
          <w:trHeight w:val="212"/>
        </w:trPr>
        <w:tc>
          <w:tcPr>
            <w:tcW w:w="2059" w:type="dxa"/>
            <w:hideMark/>
          </w:tcPr>
          <w:p w:rsidR="005143D2" w:rsidRPr="00A2366C" w:rsidRDefault="005143D2" w:rsidP="00F03540">
            <w:pPr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Część szatniowa damska</w:t>
            </w:r>
          </w:p>
        </w:tc>
        <w:tc>
          <w:tcPr>
            <w:tcW w:w="1118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412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151</w:t>
            </w:r>
          </w:p>
        </w:tc>
        <w:tc>
          <w:tcPr>
            <w:tcW w:w="1209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084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330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151</w:t>
            </w:r>
          </w:p>
        </w:tc>
        <w:tc>
          <w:tcPr>
            <w:tcW w:w="1334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051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470" w:type="dxa"/>
            <w:gridSpan w:val="2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230" w:type="dxa"/>
          </w:tcPr>
          <w:p w:rsidR="005143D2" w:rsidRPr="00A2366C" w:rsidRDefault="005143D2" w:rsidP="00F03540">
            <w:pPr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2458" w:type="dxa"/>
            <w:gridSpan w:val="2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</w:tr>
      <w:tr w:rsidR="001B0CBA" w:rsidRPr="001B0CBA" w:rsidTr="00A2366C">
        <w:trPr>
          <w:trHeight w:val="199"/>
        </w:trPr>
        <w:tc>
          <w:tcPr>
            <w:tcW w:w="2059" w:type="dxa"/>
            <w:hideMark/>
          </w:tcPr>
          <w:p w:rsidR="005143D2" w:rsidRPr="00A2366C" w:rsidRDefault="005143D2" w:rsidP="00F03540">
            <w:pPr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Zaplecze recepcji</w:t>
            </w:r>
          </w:p>
        </w:tc>
        <w:tc>
          <w:tcPr>
            <w:tcW w:w="1118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412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20,5</w:t>
            </w:r>
          </w:p>
        </w:tc>
        <w:tc>
          <w:tcPr>
            <w:tcW w:w="1209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084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330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20,5</w:t>
            </w:r>
          </w:p>
        </w:tc>
        <w:tc>
          <w:tcPr>
            <w:tcW w:w="1334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051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470" w:type="dxa"/>
            <w:gridSpan w:val="2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230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2458" w:type="dxa"/>
            <w:gridSpan w:val="2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</w:tr>
      <w:tr w:rsidR="001B0CBA" w:rsidRPr="001B0CBA" w:rsidTr="00A2366C">
        <w:trPr>
          <w:trHeight w:val="419"/>
        </w:trPr>
        <w:tc>
          <w:tcPr>
            <w:tcW w:w="2059" w:type="dxa"/>
            <w:hideMark/>
          </w:tcPr>
          <w:p w:rsidR="005143D2" w:rsidRPr="00A2366C" w:rsidRDefault="005143D2" w:rsidP="00F03540">
            <w:pPr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Razem</w:t>
            </w:r>
          </w:p>
        </w:tc>
        <w:tc>
          <w:tcPr>
            <w:tcW w:w="1118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412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2122,8</w:t>
            </w:r>
          </w:p>
        </w:tc>
        <w:tc>
          <w:tcPr>
            <w:tcW w:w="1209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084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330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2092,8</w:t>
            </w:r>
          </w:p>
        </w:tc>
        <w:tc>
          <w:tcPr>
            <w:tcW w:w="1334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30</w:t>
            </w:r>
          </w:p>
        </w:tc>
        <w:tc>
          <w:tcPr>
            <w:tcW w:w="1051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470" w:type="dxa"/>
            <w:gridSpan w:val="2"/>
          </w:tcPr>
          <w:p w:rsidR="005143D2" w:rsidRPr="00A2366C" w:rsidRDefault="005143D2" w:rsidP="00F03540">
            <w:pPr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230" w:type="dxa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2458" w:type="dxa"/>
            <w:gridSpan w:val="2"/>
          </w:tcPr>
          <w:p w:rsidR="005143D2" w:rsidRPr="00A2366C" w:rsidRDefault="005143D2" w:rsidP="00F03540">
            <w:pPr>
              <w:rPr>
                <w:rStyle w:val="Wyrnieniedelikatne"/>
                <w:i w:val="0"/>
                <w:color w:val="000000" w:themeColor="text1"/>
              </w:rPr>
            </w:pPr>
          </w:p>
        </w:tc>
      </w:tr>
      <w:tr w:rsidR="00F03540" w:rsidRPr="001B0CBA" w:rsidTr="00A2366C">
        <w:trPr>
          <w:trHeight w:val="157"/>
        </w:trPr>
        <w:tc>
          <w:tcPr>
            <w:tcW w:w="15755" w:type="dxa"/>
            <w:gridSpan w:val="13"/>
          </w:tcPr>
          <w:p w:rsidR="005143D2" w:rsidRPr="00A2366C" w:rsidRDefault="005143D2" w:rsidP="00F03540">
            <w:pPr>
              <w:rPr>
                <w:rStyle w:val="Wyrnieniedelikatne"/>
                <w:i w:val="0"/>
                <w:color w:val="000000" w:themeColor="text1"/>
              </w:rPr>
            </w:pPr>
          </w:p>
        </w:tc>
      </w:tr>
      <w:tr w:rsidR="00F03540" w:rsidRPr="001B0CBA" w:rsidTr="00A2366C">
        <w:trPr>
          <w:trHeight w:val="199"/>
        </w:trPr>
        <w:tc>
          <w:tcPr>
            <w:tcW w:w="15755" w:type="dxa"/>
            <w:gridSpan w:val="13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wyposażenie (szt.)</w:t>
            </w:r>
          </w:p>
        </w:tc>
      </w:tr>
      <w:tr w:rsidR="001B0CBA" w:rsidRPr="001B0CBA" w:rsidTr="00A2366C">
        <w:trPr>
          <w:trHeight w:val="610"/>
        </w:trPr>
        <w:tc>
          <w:tcPr>
            <w:tcW w:w="3177" w:type="dxa"/>
            <w:gridSpan w:val="2"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</w:p>
        </w:tc>
        <w:tc>
          <w:tcPr>
            <w:tcW w:w="1412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sedes</w:t>
            </w:r>
          </w:p>
        </w:tc>
        <w:tc>
          <w:tcPr>
            <w:tcW w:w="1209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umywalka</w:t>
            </w:r>
          </w:p>
        </w:tc>
        <w:tc>
          <w:tcPr>
            <w:tcW w:w="1084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pisuar</w:t>
            </w:r>
          </w:p>
        </w:tc>
        <w:tc>
          <w:tcPr>
            <w:tcW w:w="1330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Panel</w:t>
            </w:r>
          </w:p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prysznicowy</w:t>
            </w:r>
          </w:p>
        </w:tc>
        <w:tc>
          <w:tcPr>
            <w:tcW w:w="1334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 xml:space="preserve">pojemniki na mydło </w:t>
            </w:r>
            <w:r w:rsidRPr="00A2366C">
              <w:rPr>
                <w:rStyle w:val="Wyrnieniedelikatne"/>
                <w:i w:val="0"/>
                <w:color w:val="000000" w:themeColor="text1"/>
              </w:rPr>
              <w:br/>
              <w:t>(poj. 400Ml)</w:t>
            </w:r>
          </w:p>
        </w:tc>
        <w:tc>
          <w:tcPr>
            <w:tcW w:w="1293" w:type="dxa"/>
            <w:gridSpan w:val="2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pojemniki na papier toaletowy (bębnowy)</w:t>
            </w:r>
          </w:p>
        </w:tc>
        <w:tc>
          <w:tcPr>
            <w:tcW w:w="1228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pojemniki na ręczniki papierowe</w:t>
            </w:r>
          </w:p>
        </w:tc>
        <w:tc>
          <w:tcPr>
            <w:tcW w:w="1230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Suszarki do włosów</w:t>
            </w:r>
          </w:p>
        </w:tc>
        <w:tc>
          <w:tcPr>
            <w:tcW w:w="1236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 xml:space="preserve"> </w:t>
            </w:r>
          </w:p>
        </w:tc>
        <w:tc>
          <w:tcPr>
            <w:tcW w:w="1222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 xml:space="preserve">Kosz na śmieci – sztuki </w:t>
            </w:r>
          </w:p>
        </w:tc>
      </w:tr>
      <w:tr w:rsidR="001B0CBA" w:rsidRPr="001B0CBA" w:rsidTr="00A2366C">
        <w:trPr>
          <w:trHeight w:val="435"/>
        </w:trPr>
        <w:tc>
          <w:tcPr>
            <w:tcW w:w="3177" w:type="dxa"/>
            <w:gridSpan w:val="2"/>
            <w:hideMark/>
          </w:tcPr>
          <w:p w:rsidR="005143D2" w:rsidRPr="00A2366C" w:rsidRDefault="005143D2" w:rsidP="00F03540">
            <w:pPr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WC/łazienki/biura</w:t>
            </w:r>
          </w:p>
        </w:tc>
        <w:tc>
          <w:tcPr>
            <w:tcW w:w="1412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20</w:t>
            </w:r>
          </w:p>
        </w:tc>
        <w:tc>
          <w:tcPr>
            <w:tcW w:w="1209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20</w:t>
            </w:r>
          </w:p>
        </w:tc>
        <w:tc>
          <w:tcPr>
            <w:tcW w:w="1084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2</w:t>
            </w:r>
          </w:p>
        </w:tc>
        <w:tc>
          <w:tcPr>
            <w:tcW w:w="1330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53</w:t>
            </w:r>
          </w:p>
        </w:tc>
        <w:tc>
          <w:tcPr>
            <w:tcW w:w="1334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36</w:t>
            </w:r>
          </w:p>
        </w:tc>
        <w:tc>
          <w:tcPr>
            <w:tcW w:w="1293" w:type="dxa"/>
            <w:gridSpan w:val="2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20</w:t>
            </w:r>
          </w:p>
        </w:tc>
        <w:tc>
          <w:tcPr>
            <w:tcW w:w="1228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18 – w tym 3 typ ZZ, 15 rolka</w:t>
            </w:r>
          </w:p>
        </w:tc>
        <w:tc>
          <w:tcPr>
            <w:tcW w:w="1230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11</w:t>
            </w:r>
          </w:p>
        </w:tc>
        <w:tc>
          <w:tcPr>
            <w:tcW w:w="1236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0</w:t>
            </w:r>
          </w:p>
        </w:tc>
        <w:tc>
          <w:tcPr>
            <w:tcW w:w="1222" w:type="dxa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 xml:space="preserve">40 </w:t>
            </w:r>
          </w:p>
        </w:tc>
      </w:tr>
      <w:tr w:rsidR="00F03540" w:rsidRPr="001B0CBA" w:rsidTr="00A2366C">
        <w:trPr>
          <w:trHeight w:val="199"/>
        </w:trPr>
        <w:tc>
          <w:tcPr>
            <w:tcW w:w="15755" w:type="dxa"/>
            <w:gridSpan w:val="13"/>
          </w:tcPr>
          <w:p w:rsidR="005143D2" w:rsidRPr="00A2366C" w:rsidRDefault="005143D2" w:rsidP="00F03540">
            <w:pPr>
              <w:rPr>
                <w:rStyle w:val="Wyrnieniedelikatne"/>
                <w:i w:val="0"/>
                <w:color w:val="000000" w:themeColor="text1"/>
              </w:rPr>
            </w:pPr>
          </w:p>
        </w:tc>
      </w:tr>
      <w:tr w:rsidR="00F03540" w:rsidRPr="001B0CBA" w:rsidTr="00A2366C">
        <w:trPr>
          <w:trHeight w:val="411"/>
        </w:trPr>
        <w:tc>
          <w:tcPr>
            <w:tcW w:w="3177" w:type="dxa"/>
            <w:gridSpan w:val="2"/>
            <w:hideMark/>
          </w:tcPr>
          <w:p w:rsidR="005143D2" w:rsidRPr="00A2366C" w:rsidRDefault="005143D2" w:rsidP="00F03540">
            <w:pPr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Powierzchnia okien dwustronnie (m2)</w:t>
            </w:r>
          </w:p>
        </w:tc>
        <w:tc>
          <w:tcPr>
            <w:tcW w:w="12578" w:type="dxa"/>
            <w:gridSpan w:val="11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 xml:space="preserve"> 65 m2</w:t>
            </w:r>
          </w:p>
        </w:tc>
      </w:tr>
      <w:tr w:rsidR="00F03540" w:rsidRPr="001B0CBA" w:rsidTr="00A2366C">
        <w:trPr>
          <w:trHeight w:val="399"/>
        </w:trPr>
        <w:tc>
          <w:tcPr>
            <w:tcW w:w="3177" w:type="dxa"/>
            <w:gridSpan w:val="2"/>
            <w:hideMark/>
          </w:tcPr>
          <w:p w:rsidR="005143D2" w:rsidRPr="00A2366C" w:rsidRDefault="005143D2" w:rsidP="00F03540">
            <w:pPr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Powierzchnia drzwi przeszklonych (m2) dwustronnie</w:t>
            </w:r>
          </w:p>
        </w:tc>
        <w:tc>
          <w:tcPr>
            <w:tcW w:w="12578" w:type="dxa"/>
            <w:gridSpan w:val="11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94 m2</w:t>
            </w:r>
          </w:p>
        </w:tc>
      </w:tr>
      <w:tr w:rsidR="00F03540" w:rsidRPr="001B0CBA" w:rsidTr="00A2366C">
        <w:trPr>
          <w:trHeight w:val="230"/>
        </w:trPr>
        <w:tc>
          <w:tcPr>
            <w:tcW w:w="3177" w:type="dxa"/>
            <w:gridSpan w:val="2"/>
            <w:hideMark/>
          </w:tcPr>
          <w:p w:rsidR="005143D2" w:rsidRPr="00A2366C" w:rsidRDefault="005143D2" w:rsidP="00F03540">
            <w:pPr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Lutra</w:t>
            </w:r>
          </w:p>
        </w:tc>
        <w:tc>
          <w:tcPr>
            <w:tcW w:w="12578" w:type="dxa"/>
            <w:gridSpan w:val="11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10 m2</w:t>
            </w:r>
          </w:p>
        </w:tc>
      </w:tr>
      <w:tr w:rsidR="00F03540" w:rsidRPr="001B0CBA" w:rsidTr="00A2366C">
        <w:trPr>
          <w:trHeight w:val="212"/>
        </w:trPr>
        <w:tc>
          <w:tcPr>
            <w:tcW w:w="3177" w:type="dxa"/>
            <w:gridSpan w:val="2"/>
            <w:hideMark/>
          </w:tcPr>
          <w:p w:rsidR="005143D2" w:rsidRPr="00A2366C" w:rsidRDefault="005143D2" w:rsidP="00F03540">
            <w:pPr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Ilość płytek na ścianach (m2 )</w:t>
            </w:r>
          </w:p>
        </w:tc>
        <w:tc>
          <w:tcPr>
            <w:tcW w:w="12578" w:type="dxa"/>
            <w:gridSpan w:val="11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1065 m2</w:t>
            </w:r>
          </w:p>
        </w:tc>
      </w:tr>
      <w:tr w:rsidR="00F03540" w:rsidRPr="001B0CBA" w:rsidTr="00A2366C">
        <w:trPr>
          <w:trHeight w:val="533"/>
        </w:trPr>
        <w:tc>
          <w:tcPr>
            <w:tcW w:w="3177" w:type="dxa"/>
            <w:gridSpan w:val="2"/>
            <w:hideMark/>
          </w:tcPr>
          <w:p w:rsidR="005143D2" w:rsidRPr="00A2366C" w:rsidRDefault="005143D2" w:rsidP="00F03540">
            <w:pPr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Pomieszczenia udostępniane na potrzeby osób sprzątających</w:t>
            </w:r>
          </w:p>
        </w:tc>
        <w:tc>
          <w:tcPr>
            <w:tcW w:w="12578" w:type="dxa"/>
            <w:gridSpan w:val="11"/>
            <w:hideMark/>
          </w:tcPr>
          <w:p w:rsidR="005143D2" w:rsidRPr="00A2366C" w:rsidRDefault="005143D2" w:rsidP="00F03540">
            <w:pPr>
              <w:jc w:val="center"/>
              <w:rPr>
                <w:rStyle w:val="Wyrnieniedelikatne"/>
                <w:i w:val="0"/>
                <w:color w:val="000000" w:themeColor="text1"/>
              </w:rPr>
            </w:pPr>
            <w:r w:rsidRPr="00A2366C">
              <w:rPr>
                <w:rStyle w:val="Wyrnieniedelikatne"/>
                <w:i w:val="0"/>
                <w:color w:val="000000" w:themeColor="text1"/>
              </w:rPr>
              <w:t>Cztery pomieszczenia o łącznej powierzchni 23 m2</w:t>
            </w:r>
          </w:p>
        </w:tc>
      </w:tr>
    </w:tbl>
    <w:p w:rsidR="005143D2" w:rsidRPr="005143D2" w:rsidRDefault="005143D2" w:rsidP="005143D2">
      <w:pPr>
        <w:tabs>
          <w:tab w:val="left" w:pos="426"/>
        </w:tabs>
        <w:jc w:val="both"/>
        <w:rPr>
          <w:rFonts w:ascii="Tahoma" w:hAnsi="Tahoma"/>
          <w:b/>
          <w:bCs w:val="0"/>
          <w:szCs w:val="18"/>
          <w:u w:val="single"/>
        </w:rPr>
      </w:pPr>
    </w:p>
    <w:p w:rsidR="00C206C0" w:rsidRPr="005143D2" w:rsidRDefault="00C206C0" w:rsidP="005143D2">
      <w:pPr>
        <w:jc w:val="both"/>
        <w:rPr>
          <w:rFonts w:ascii="Tahoma" w:hAnsi="Tahoma"/>
          <w:b/>
          <w:szCs w:val="18"/>
        </w:rPr>
      </w:pPr>
    </w:p>
    <w:sectPr w:rsidR="00C206C0" w:rsidRPr="005143D2" w:rsidSect="00F0354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10E9F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1B1B1B"/>
        <w:kern w:val="0"/>
        <w:sz w:val="22"/>
        <w:szCs w:val="22"/>
        <w:lang w:eastAsia="pl-PL" w:bidi="ar-SA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color w:val="1B1B1B"/>
        <w:kern w:val="0"/>
        <w:sz w:val="22"/>
        <w:szCs w:val="22"/>
        <w:lang w:eastAsia="pl-PL" w:bidi="ar-SA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1B1B1B"/>
        <w:kern w:val="0"/>
        <w:sz w:val="22"/>
        <w:szCs w:val="22"/>
        <w:lang w:eastAsia="pl-PL" w:bidi="ar-SA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1B1B1B"/>
        <w:kern w:val="0"/>
        <w:sz w:val="22"/>
        <w:szCs w:val="22"/>
        <w:lang w:eastAsia="pl-PL" w:bidi="ar-SA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color w:val="1B1B1B"/>
        <w:kern w:val="0"/>
        <w:sz w:val="22"/>
        <w:szCs w:val="22"/>
        <w:lang w:eastAsia="pl-PL" w:bidi="ar-SA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color w:val="1B1B1B"/>
        <w:kern w:val="0"/>
        <w:sz w:val="22"/>
        <w:szCs w:val="22"/>
        <w:lang w:eastAsia="pl-PL" w:bidi="ar-SA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color w:val="1B1B1B"/>
        <w:kern w:val="0"/>
        <w:sz w:val="22"/>
        <w:szCs w:val="22"/>
        <w:lang w:eastAsia="pl-PL" w:bidi="ar-SA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color w:val="1B1B1B"/>
        <w:kern w:val="0"/>
        <w:sz w:val="22"/>
        <w:szCs w:val="22"/>
        <w:lang w:eastAsia="pl-PL" w:bidi="ar-SA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color w:val="1B1B1B"/>
        <w:kern w:val="0"/>
        <w:sz w:val="22"/>
        <w:szCs w:val="22"/>
        <w:lang w:eastAsia="pl-PL" w:bidi="ar-SA"/>
      </w:rPr>
    </w:lvl>
  </w:abstractNum>
  <w:abstractNum w:abstractNumId="2" w15:restartNumberingAfterBreak="0">
    <w:nsid w:val="0781145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3" w15:restartNumberingAfterBreak="0">
    <w:nsid w:val="09E41025"/>
    <w:multiLevelType w:val="hybridMultilevel"/>
    <w:tmpl w:val="15469CA0"/>
    <w:lvl w:ilvl="0" w:tplc="467083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11778"/>
    <w:multiLevelType w:val="hybridMultilevel"/>
    <w:tmpl w:val="F53A64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514C2D"/>
    <w:multiLevelType w:val="hybridMultilevel"/>
    <w:tmpl w:val="18E2F7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F0F4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7" w15:restartNumberingAfterBreak="0">
    <w:nsid w:val="11C44826"/>
    <w:multiLevelType w:val="hybridMultilevel"/>
    <w:tmpl w:val="8C0C30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8040C9"/>
    <w:multiLevelType w:val="hybridMultilevel"/>
    <w:tmpl w:val="6D06FC70"/>
    <w:lvl w:ilvl="0" w:tplc="473409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6235A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10" w15:restartNumberingAfterBreak="0">
    <w:nsid w:val="2F9B0C51"/>
    <w:multiLevelType w:val="multilevel"/>
    <w:tmpl w:val="4AA2BD18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33591C91"/>
    <w:multiLevelType w:val="singleLevel"/>
    <w:tmpl w:val="04150011"/>
    <w:lvl w:ilvl="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</w:abstractNum>
  <w:abstractNum w:abstractNumId="12" w15:restartNumberingAfterBreak="0">
    <w:nsid w:val="411E59CB"/>
    <w:multiLevelType w:val="hybridMultilevel"/>
    <w:tmpl w:val="B64CF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EA0987"/>
    <w:multiLevelType w:val="hybridMultilevel"/>
    <w:tmpl w:val="8BDAA906"/>
    <w:lvl w:ilvl="0" w:tplc="A04851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865BE"/>
    <w:multiLevelType w:val="hybridMultilevel"/>
    <w:tmpl w:val="6388DD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106E62"/>
    <w:multiLevelType w:val="hybridMultilevel"/>
    <w:tmpl w:val="237226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2A7D6F"/>
    <w:multiLevelType w:val="hybridMultilevel"/>
    <w:tmpl w:val="C584CF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9"/>
  </w:num>
  <w:num w:numId="5">
    <w:abstractNumId w:val="10"/>
  </w:num>
  <w:num w:numId="6">
    <w:abstractNumId w:val="0"/>
  </w:num>
  <w:num w:numId="7">
    <w:abstractNumId w:val="3"/>
  </w:num>
  <w:num w:numId="8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6"/>
  </w:num>
  <w:num w:numId="11">
    <w:abstractNumId w:val="12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5"/>
  </w:num>
  <w:num w:numId="15">
    <w:abstractNumId w:val="8"/>
  </w:num>
  <w:num w:numId="16">
    <w:abstractNumId w:val="13"/>
  </w:num>
  <w:num w:numId="17">
    <w:abstractNumId w:val="15"/>
  </w:num>
  <w:num w:numId="18">
    <w:abstractNumId w:val="1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9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E4310"/>
    <w:rsid w:val="00011182"/>
    <w:rsid w:val="00020888"/>
    <w:rsid w:val="000672BB"/>
    <w:rsid w:val="00090CF3"/>
    <w:rsid w:val="00093BAA"/>
    <w:rsid w:val="000A2DD7"/>
    <w:rsid w:val="000A60AE"/>
    <w:rsid w:val="00107935"/>
    <w:rsid w:val="001247D2"/>
    <w:rsid w:val="001612A9"/>
    <w:rsid w:val="001A546D"/>
    <w:rsid w:val="001B0CBA"/>
    <w:rsid w:val="001B282F"/>
    <w:rsid w:val="001B3554"/>
    <w:rsid w:val="001D36F3"/>
    <w:rsid w:val="001F1BF4"/>
    <w:rsid w:val="002404E2"/>
    <w:rsid w:val="00246948"/>
    <w:rsid w:val="00295D98"/>
    <w:rsid w:val="002A6EC8"/>
    <w:rsid w:val="002F299A"/>
    <w:rsid w:val="002F46A6"/>
    <w:rsid w:val="00300C4C"/>
    <w:rsid w:val="00301827"/>
    <w:rsid w:val="00314008"/>
    <w:rsid w:val="003648F8"/>
    <w:rsid w:val="003761FC"/>
    <w:rsid w:val="003825BE"/>
    <w:rsid w:val="003C2436"/>
    <w:rsid w:val="003D4BD5"/>
    <w:rsid w:val="003E7D2F"/>
    <w:rsid w:val="003F13C4"/>
    <w:rsid w:val="00405A95"/>
    <w:rsid w:val="00406E79"/>
    <w:rsid w:val="0043724A"/>
    <w:rsid w:val="004607C9"/>
    <w:rsid w:val="00483447"/>
    <w:rsid w:val="004853C0"/>
    <w:rsid w:val="00497768"/>
    <w:rsid w:val="004B12EB"/>
    <w:rsid w:val="004C4A0C"/>
    <w:rsid w:val="004C6932"/>
    <w:rsid w:val="004D7F38"/>
    <w:rsid w:val="004E6FDB"/>
    <w:rsid w:val="005143D2"/>
    <w:rsid w:val="005242A8"/>
    <w:rsid w:val="00527CD7"/>
    <w:rsid w:val="005305FF"/>
    <w:rsid w:val="00575E5E"/>
    <w:rsid w:val="005A1607"/>
    <w:rsid w:val="005C7A41"/>
    <w:rsid w:val="005E4623"/>
    <w:rsid w:val="0061078E"/>
    <w:rsid w:val="00645BB9"/>
    <w:rsid w:val="00676A28"/>
    <w:rsid w:val="0068443A"/>
    <w:rsid w:val="00697894"/>
    <w:rsid w:val="006B17E5"/>
    <w:rsid w:val="006C065D"/>
    <w:rsid w:val="006E6073"/>
    <w:rsid w:val="00733168"/>
    <w:rsid w:val="00742C9F"/>
    <w:rsid w:val="00743E67"/>
    <w:rsid w:val="00754C5C"/>
    <w:rsid w:val="007615EF"/>
    <w:rsid w:val="007749E3"/>
    <w:rsid w:val="00776B6E"/>
    <w:rsid w:val="007859CB"/>
    <w:rsid w:val="00794C79"/>
    <w:rsid w:val="007955EB"/>
    <w:rsid w:val="00797CA7"/>
    <w:rsid w:val="007B7E9B"/>
    <w:rsid w:val="007D7786"/>
    <w:rsid w:val="00802910"/>
    <w:rsid w:val="00826BDD"/>
    <w:rsid w:val="00830B61"/>
    <w:rsid w:val="00862065"/>
    <w:rsid w:val="008749CE"/>
    <w:rsid w:val="00895555"/>
    <w:rsid w:val="008A170F"/>
    <w:rsid w:val="008B44EB"/>
    <w:rsid w:val="008D0EBB"/>
    <w:rsid w:val="008E5551"/>
    <w:rsid w:val="009428CB"/>
    <w:rsid w:val="009C01E4"/>
    <w:rsid w:val="009D30CE"/>
    <w:rsid w:val="009E1C23"/>
    <w:rsid w:val="009E389F"/>
    <w:rsid w:val="009E5787"/>
    <w:rsid w:val="00A01B36"/>
    <w:rsid w:val="00A04F4A"/>
    <w:rsid w:val="00A2366C"/>
    <w:rsid w:val="00A26762"/>
    <w:rsid w:val="00A317D7"/>
    <w:rsid w:val="00A32B4E"/>
    <w:rsid w:val="00A67419"/>
    <w:rsid w:val="00A925F9"/>
    <w:rsid w:val="00A9443B"/>
    <w:rsid w:val="00AB7946"/>
    <w:rsid w:val="00AC1C1E"/>
    <w:rsid w:val="00AC4C2B"/>
    <w:rsid w:val="00AF0682"/>
    <w:rsid w:val="00AF49A7"/>
    <w:rsid w:val="00B007BD"/>
    <w:rsid w:val="00B0584E"/>
    <w:rsid w:val="00B22ED0"/>
    <w:rsid w:val="00B32E37"/>
    <w:rsid w:val="00B37209"/>
    <w:rsid w:val="00B7774A"/>
    <w:rsid w:val="00B801A1"/>
    <w:rsid w:val="00B816E1"/>
    <w:rsid w:val="00BA054A"/>
    <w:rsid w:val="00BB064E"/>
    <w:rsid w:val="00BE1410"/>
    <w:rsid w:val="00BE73AA"/>
    <w:rsid w:val="00C1374D"/>
    <w:rsid w:val="00C206C0"/>
    <w:rsid w:val="00C238C2"/>
    <w:rsid w:val="00C24391"/>
    <w:rsid w:val="00C32855"/>
    <w:rsid w:val="00C4745C"/>
    <w:rsid w:val="00C50B10"/>
    <w:rsid w:val="00C52C01"/>
    <w:rsid w:val="00C64F18"/>
    <w:rsid w:val="00C70F43"/>
    <w:rsid w:val="00C72B38"/>
    <w:rsid w:val="00CF4536"/>
    <w:rsid w:val="00D23C28"/>
    <w:rsid w:val="00D26586"/>
    <w:rsid w:val="00D5505A"/>
    <w:rsid w:val="00DB38AE"/>
    <w:rsid w:val="00DE4310"/>
    <w:rsid w:val="00DE66FD"/>
    <w:rsid w:val="00E04F2C"/>
    <w:rsid w:val="00E2217B"/>
    <w:rsid w:val="00E36C5F"/>
    <w:rsid w:val="00E56C7C"/>
    <w:rsid w:val="00E664F5"/>
    <w:rsid w:val="00EC6C05"/>
    <w:rsid w:val="00F03540"/>
    <w:rsid w:val="00F12FE7"/>
    <w:rsid w:val="00F45CBE"/>
    <w:rsid w:val="00F57B2D"/>
    <w:rsid w:val="00F63925"/>
    <w:rsid w:val="00F65342"/>
    <w:rsid w:val="00F9260B"/>
    <w:rsid w:val="00FA1823"/>
    <w:rsid w:val="00FB1427"/>
    <w:rsid w:val="00FB5B97"/>
    <w:rsid w:val="00FD66E4"/>
    <w:rsid w:val="00FF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B34AE"/>
  <w15:docId w15:val="{9230EF77-E5EC-4B90-8AB4-B5A1A3EEE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4310"/>
    <w:pPr>
      <w:spacing w:after="0" w:line="240" w:lineRule="auto"/>
    </w:pPr>
    <w:rPr>
      <w:rFonts w:ascii="Times New Roman" w:eastAsia="Times New Roman" w:hAnsi="Times New Roman" w:cs="Tahoma"/>
      <w:bCs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">
    <w:name w:val="List Bullet"/>
    <w:basedOn w:val="Normalny"/>
    <w:uiPriority w:val="99"/>
    <w:unhideWhenUsed/>
    <w:rsid w:val="00DE4310"/>
    <w:pPr>
      <w:numPr>
        <w:numId w:val="6"/>
      </w:numPr>
      <w:contextualSpacing/>
    </w:pPr>
  </w:style>
  <w:style w:type="table" w:styleId="Tabela-Siatka">
    <w:name w:val="Table Grid"/>
    <w:basedOn w:val="Standardowy"/>
    <w:rsid w:val="004C4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859C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59CB"/>
    <w:rPr>
      <w:rFonts w:ascii="Tahoma" w:eastAsia="Times New Roman" w:hAnsi="Tahoma" w:cs="Tahoma"/>
      <w:bCs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8443A"/>
    <w:pPr>
      <w:ind w:left="720"/>
      <w:contextualSpacing/>
    </w:pPr>
  </w:style>
  <w:style w:type="paragraph" w:customStyle="1" w:styleId="Default">
    <w:name w:val="Default"/>
    <w:rsid w:val="005143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Jasnecieniowanie">
    <w:name w:val="Light Shading"/>
    <w:basedOn w:val="Standardowy"/>
    <w:uiPriority w:val="60"/>
    <w:rsid w:val="00F0354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alista">
    <w:name w:val="Light List"/>
    <w:basedOn w:val="Standardowy"/>
    <w:uiPriority w:val="61"/>
    <w:rsid w:val="00F0354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Pogrubienie">
    <w:name w:val="Strong"/>
    <w:basedOn w:val="Domylnaczcionkaakapitu"/>
    <w:uiPriority w:val="22"/>
    <w:qFormat/>
    <w:rsid w:val="001B0CBA"/>
    <w:rPr>
      <w:b/>
      <w:bCs/>
    </w:rPr>
  </w:style>
  <w:style w:type="character" w:styleId="Wyrnienieintensywne">
    <w:name w:val="Intense Emphasis"/>
    <w:basedOn w:val="Domylnaczcionkaakapitu"/>
    <w:uiPriority w:val="21"/>
    <w:qFormat/>
    <w:rsid w:val="001B0CBA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1B0CB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2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703061-C726-4CB0-AD3B-56DCDB422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1804</TotalTime>
  <Pages>17</Pages>
  <Words>5228</Words>
  <Characters>31373</Characters>
  <Application>Microsoft Office Word</Application>
  <DocSecurity>0</DocSecurity>
  <Lines>261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Anna Staniewska</cp:lastModifiedBy>
  <cp:revision>96</cp:revision>
  <dcterms:created xsi:type="dcterms:W3CDTF">2015-05-22T09:09:00Z</dcterms:created>
  <dcterms:modified xsi:type="dcterms:W3CDTF">2024-04-02T09:13:00Z</dcterms:modified>
</cp:coreProperties>
</file>